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457DC" w14:textId="77777777" w:rsidR="00470B5B" w:rsidRPr="005603D9" w:rsidRDefault="00470B5B" w:rsidP="005603D9"/>
    <w:tbl>
      <w:tblPr>
        <w:tblpPr w:leftFromText="180" w:rightFromText="180" w:vertAnchor="page" w:horzAnchor="page" w:tblpX="912" w:tblpY="1474"/>
        <w:tblW w:w="977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1129"/>
        <w:gridCol w:w="3544"/>
      </w:tblGrid>
      <w:tr w:rsidR="009A206C" w:rsidRPr="005603D9" w14:paraId="235E2136" w14:textId="77777777" w:rsidTr="00DF6D80">
        <w:trPr>
          <w:trHeight w:val="217"/>
        </w:trPr>
        <w:tc>
          <w:tcPr>
            <w:tcW w:w="9776" w:type="dxa"/>
            <w:gridSpan w:val="4"/>
            <w:shd w:val="clear" w:color="auto" w:fill="F26522" w:themeFill="accent1"/>
          </w:tcPr>
          <w:p w14:paraId="5EDB6FD5" w14:textId="77777777" w:rsidR="009A206C" w:rsidRPr="005603D9" w:rsidRDefault="004B767D" w:rsidP="00A747AE">
            <w:pPr>
              <w:pStyle w:val="Documentname"/>
              <w:framePr w:hSpace="0" w:wrap="auto" w:vAnchor="margin" w:hAnchor="text" w:xAlign="left" w:yAlign="inline"/>
            </w:pPr>
            <w:r>
              <w:rPr>
                <w:rFonts w:cs="Arial"/>
                <w:szCs w:val="28"/>
              </w:rPr>
              <w:t xml:space="preserve">Workgroup </w:t>
            </w:r>
            <w:r w:rsidR="00CC5D94">
              <w:rPr>
                <w:rFonts w:cs="Arial"/>
                <w:szCs w:val="28"/>
              </w:rPr>
              <w:t>Consultation</w:t>
            </w:r>
          </w:p>
        </w:tc>
      </w:tr>
      <w:tr w:rsidR="00470B5B" w:rsidRPr="005603D9" w14:paraId="1767A859" w14:textId="77777777" w:rsidTr="00DF6D80">
        <w:trPr>
          <w:trHeight w:val="5669"/>
        </w:trPr>
        <w:tc>
          <w:tcPr>
            <w:tcW w:w="5103" w:type="dxa"/>
            <w:gridSpan w:val="2"/>
            <w:shd w:val="clear" w:color="auto" w:fill="auto"/>
          </w:tcPr>
          <w:p w14:paraId="6D2CDE7E" w14:textId="196DC6CD" w:rsidR="00514EED" w:rsidRDefault="00514EED" w:rsidP="009D3CD2">
            <w:pPr>
              <w:ind w:right="113"/>
              <w:rPr>
                <w:rFonts w:cs="Arial"/>
                <w:b/>
                <w:color w:val="F26522" w:themeColor="accent1"/>
                <w:sz w:val="56"/>
                <w:szCs w:val="56"/>
              </w:rPr>
            </w:pPr>
            <w:r w:rsidRPr="00DF6D80">
              <w:rPr>
                <w:rFonts w:cs="Arial"/>
                <w:b/>
                <w:color w:val="F26522" w:themeColor="accent1"/>
                <w:sz w:val="56"/>
                <w:szCs w:val="56"/>
              </w:rPr>
              <w:t>GC</w:t>
            </w:r>
            <w:r w:rsidR="00CF3E2C">
              <w:rPr>
                <w:rFonts w:cs="Arial"/>
                <w:b/>
                <w:color w:val="F26522" w:themeColor="accent1"/>
                <w:sz w:val="56"/>
                <w:szCs w:val="56"/>
              </w:rPr>
              <w:t>0156</w:t>
            </w:r>
            <w:r>
              <w:rPr>
                <w:rFonts w:cs="Arial"/>
                <w:b/>
                <w:color w:val="F26522" w:themeColor="accent1"/>
                <w:sz w:val="56"/>
                <w:szCs w:val="56"/>
              </w:rPr>
              <w:t>:</w:t>
            </w:r>
          </w:p>
          <w:p w14:paraId="51397749" w14:textId="6561BB71" w:rsidR="00E74B4A" w:rsidRPr="00DE459C" w:rsidRDefault="00DE459C" w:rsidP="00E74B4A">
            <w:pPr>
              <w:ind w:right="113"/>
              <w:rPr>
                <w:rFonts w:cs="Arial"/>
                <w:color w:val="F26522" w:themeColor="accent1"/>
                <w:sz w:val="36"/>
                <w:szCs w:val="36"/>
              </w:rPr>
            </w:pPr>
            <w:r w:rsidRPr="00DE459C">
              <w:rPr>
                <w:rFonts w:cs="Arial"/>
                <w:color w:val="F26522" w:themeColor="accent1"/>
                <w:sz w:val="36"/>
                <w:szCs w:val="36"/>
                <w:lang w:bidi="en-GB"/>
              </w:rPr>
              <w:t>Facilitating the Implementation of the Electricity System Restoration Standard</w:t>
            </w:r>
            <w:r w:rsidRPr="00DE459C">
              <w:rPr>
                <w:rFonts w:cs="Arial"/>
                <w:color w:val="F26522" w:themeColor="accent1"/>
                <w:sz w:val="36"/>
                <w:szCs w:val="36"/>
              </w:rPr>
              <w:t xml:space="preserve"> </w:t>
            </w:r>
          </w:p>
          <w:p w14:paraId="5A4C70A4" w14:textId="5DE46857" w:rsidR="005603D9" w:rsidRPr="005603D9" w:rsidRDefault="00514EED" w:rsidP="00F53252">
            <w:pPr>
              <w:jc w:val="both"/>
            </w:pPr>
            <w:commentRangeStart w:id="0"/>
            <w:r>
              <w:rPr>
                <w:rFonts w:cs="Arial"/>
                <w:b/>
              </w:rPr>
              <w:t>Overview</w:t>
            </w:r>
            <w:commentRangeEnd w:id="0"/>
            <w:r w:rsidR="00A26C44">
              <w:rPr>
                <w:rStyle w:val="CommentReference"/>
                <w:rFonts w:ascii="Arial" w:eastAsia="Times New Roman" w:hAnsi="Arial" w:cs="Times New Roman"/>
                <w:lang w:eastAsia="en-GB"/>
              </w:rPr>
              <w:commentReference w:id="0"/>
            </w:r>
            <w:r>
              <w:rPr>
                <w:rFonts w:cs="Arial"/>
                <w:b/>
              </w:rPr>
              <w:t>:</w:t>
            </w:r>
            <w:r w:rsidRPr="6DC9E538">
              <w:rPr>
                <w:noProof/>
              </w:rPr>
              <w:t xml:space="preserve"> </w:t>
            </w:r>
            <w:r w:rsidR="00F53252" w:rsidRPr="00F53252">
              <w:rPr>
                <w:iCs/>
                <w:noProof/>
              </w:rPr>
              <w:t>In October 2021,</w:t>
            </w:r>
            <w:commentRangeStart w:id="1"/>
            <w:commentRangeStart w:id="2"/>
            <w:r w:rsidR="00F53252" w:rsidRPr="00F53252">
              <w:rPr>
                <w:iCs/>
                <w:noProof/>
              </w:rPr>
              <w:t xml:space="preserve"> BEIS issued a direction in accordance with Special Condition 2.2 </w:t>
            </w:r>
            <w:commentRangeEnd w:id="1"/>
            <w:r w:rsidR="003D13A4">
              <w:rPr>
                <w:rStyle w:val="CommentReference"/>
                <w:rFonts w:ascii="Arial" w:eastAsia="Times New Roman" w:hAnsi="Arial" w:cs="Times New Roman"/>
                <w:lang w:eastAsia="en-GB"/>
              </w:rPr>
              <w:commentReference w:id="1"/>
            </w:r>
            <w:commentRangeEnd w:id="2"/>
            <w:r w:rsidR="00F16339">
              <w:rPr>
                <w:rStyle w:val="CommentReference"/>
                <w:rFonts w:ascii="Arial" w:eastAsia="Times New Roman" w:hAnsi="Arial" w:cs="Times New Roman"/>
                <w:lang w:eastAsia="en-GB"/>
              </w:rPr>
              <w:commentReference w:id="2"/>
            </w:r>
            <w:r w:rsidR="00F53252" w:rsidRPr="00F53252">
              <w:rPr>
                <w:iCs/>
                <w:noProof/>
              </w:rPr>
              <w:t>of National Grid’s Electricity System Operator’s Transmission Licence implementing an Electricity System Restoration Standard (ESRS) which requires 60% of</w:t>
            </w:r>
            <w:r w:rsidR="00D006B8" w:rsidRPr="0072779C">
              <w:t xml:space="preserve"> </w:t>
            </w:r>
            <w:r w:rsidR="00D006B8" w:rsidRPr="009137D8">
              <w:rPr>
                <w:highlight w:val="green"/>
              </w:rPr>
              <w:t>transmission</w:t>
            </w:r>
            <w:r w:rsidR="00D006B8" w:rsidRPr="00F53252">
              <w:rPr>
                <w:iCs/>
                <w:noProof/>
              </w:rPr>
              <w:t xml:space="preserve"> </w:t>
            </w:r>
            <w:r w:rsidR="00F53252" w:rsidRPr="00F53252">
              <w:rPr>
                <w:iCs/>
                <w:noProof/>
              </w:rPr>
              <w:t xml:space="preserve">electricity demand to be restored within 24 hours in all regions and 100% of electricity demand to be restored within 5 days nationally. The ESO is proposing a number of changes to the Grid Code to facilitate </w:t>
            </w:r>
            <w:commentRangeStart w:id="3"/>
            <w:commentRangeStart w:id="4"/>
            <w:r w:rsidR="00F53252" w:rsidRPr="00F53252">
              <w:rPr>
                <w:iCs/>
                <w:noProof/>
              </w:rPr>
              <w:t>th</w:t>
            </w:r>
            <w:r w:rsidR="003C5B4F">
              <w:rPr>
                <w:iCs/>
                <w:noProof/>
              </w:rPr>
              <w:t>e</w:t>
            </w:r>
            <w:r w:rsidR="00F53252" w:rsidRPr="00F53252">
              <w:rPr>
                <w:iCs/>
                <w:noProof/>
              </w:rPr>
              <w:t>s</w:t>
            </w:r>
            <w:commentRangeEnd w:id="3"/>
            <w:r w:rsidR="003C5B4F">
              <w:rPr>
                <w:iCs/>
                <w:noProof/>
              </w:rPr>
              <w:t>e</w:t>
            </w:r>
            <w:r w:rsidR="004D69E1">
              <w:rPr>
                <w:rStyle w:val="CommentReference"/>
                <w:rFonts w:ascii="Arial" w:eastAsia="Times New Roman" w:hAnsi="Arial" w:cs="Times New Roman"/>
                <w:lang w:eastAsia="en-GB"/>
              </w:rPr>
              <w:commentReference w:id="3"/>
            </w:r>
            <w:commentRangeEnd w:id="4"/>
            <w:r w:rsidR="008B62CB">
              <w:rPr>
                <w:rStyle w:val="CommentReference"/>
                <w:rFonts w:ascii="Arial" w:eastAsia="Times New Roman" w:hAnsi="Arial" w:cs="Times New Roman"/>
                <w:lang w:eastAsia="en-GB"/>
              </w:rPr>
              <w:commentReference w:id="4"/>
            </w:r>
            <w:r w:rsidR="003C5B4F">
              <w:rPr>
                <w:iCs/>
                <w:noProof/>
              </w:rPr>
              <w:t xml:space="preserve"> requirements</w:t>
            </w:r>
            <w:r w:rsidR="00F53252" w:rsidRPr="00F53252">
              <w:rPr>
                <w:iCs/>
                <w:noProof/>
              </w:rPr>
              <w:t xml:space="preserve">.  </w:t>
            </w:r>
          </w:p>
        </w:tc>
        <w:tc>
          <w:tcPr>
            <w:tcW w:w="4673" w:type="dxa"/>
            <w:gridSpan w:val="2"/>
            <w:shd w:val="clear" w:color="auto" w:fill="auto"/>
          </w:tcPr>
          <w:p w14:paraId="418A2762" w14:textId="77777777" w:rsidR="008B5413" w:rsidRDefault="00470B5B" w:rsidP="009D3CD2">
            <w:pPr>
              <w:rPr>
                <w:b/>
              </w:rPr>
            </w:pPr>
            <w:r w:rsidRPr="005603D9">
              <w:rPr>
                <w:b/>
              </w:rPr>
              <w:t xml:space="preserve">Modification process &amp; timetable     </w:t>
            </w:r>
          </w:p>
          <w:p w14:paraId="6C15B257" w14:textId="77777777" w:rsidR="00470B5B" w:rsidRPr="005603D9" w:rsidRDefault="008B5413" w:rsidP="009D3CD2">
            <w:pPr>
              <w:rPr>
                <w:b/>
              </w:rPr>
            </w:pPr>
            <w:r>
              <w:rPr>
                <w:noProof/>
              </w:rPr>
              <mc:AlternateContent>
                <mc:Choice Requires="wpg">
                  <w:drawing>
                    <wp:anchor distT="0" distB="0" distL="114300" distR="114300" simplePos="0" relativeHeight="251658240" behindDoc="0" locked="0" layoutInCell="1" allowOverlap="1" wp14:anchorId="7A04B126" wp14:editId="210CEA2E">
                      <wp:simplePos x="0" y="0"/>
                      <wp:positionH relativeFrom="column">
                        <wp:posOffset>2540</wp:posOffset>
                      </wp:positionH>
                      <wp:positionV relativeFrom="paragraph">
                        <wp:posOffset>6985</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208958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3DA057BAA0440479FF75B273AA1B576"/>
                                      </w:placeholder>
                                      <w:date w:fullDate="2022-02-09T00:00:00Z">
                                        <w:dateFormat w:val="dd MMMM yyyy"/>
                                        <w:lid w:val="en-GB"/>
                                        <w:storeMappedDataAs w:val="dateTime"/>
                                        <w:calendar w:val="gregorian"/>
                                      </w:date>
                                    </w:sdtPr>
                                    <w:sdtEndPr/>
                                    <w:sdtContent>
                                      <w:p w14:paraId="6E5C1435" w14:textId="4DB9901D" w:rsidR="009446C6" w:rsidRPr="00644FFB" w:rsidRDefault="00DA1980" w:rsidP="008B5413">
                                        <w:pPr>
                                          <w:rPr>
                                            <w:color w:val="000000"/>
                                            <w:sz w:val="20"/>
                                          </w:rPr>
                                        </w:pPr>
                                        <w:r>
                                          <w:rPr>
                                            <w:color w:val="000000"/>
                                            <w:sz w:val="20"/>
                                          </w:rPr>
                                          <w:t>09 February 2022</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2" name="Rectangle: Rounded Corners 32"/>
                              <wps:cNvSpPr/>
                              <wps:spPr>
                                <a:xfrm>
                                  <a:off x="482600" y="527100"/>
                                  <a:ext cx="2843530" cy="431800"/>
                                </a:xfrm>
                                <a:prstGeom prst="roundRect">
                                  <a:avLst>
                                    <a:gd name="adj" fmla="val 4902"/>
                                  </a:avLst>
                                </a:prstGeom>
                                <a:solidFill>
                                  <a:schemeClr val="accent1"/>
                                </a:solid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0E980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02EAA920" w14:textId="5BE7B539" w:rsidR="009446C6" w:rsidRPr="00E50C1D" w:rsidRDefault="00B1642B" w:rsidP="008B5413">
                                    <w:pPr>
                                      <w:rPr>
                                        <w:color w:val="FFFFFF" w:themeColor="background1"/>
                                      </w:rPr>
                                    </w:pPr>
                                    <w:sdt>
                                      <w:sdtPr>
                                        <w:rPr>
                                          <w:rStyle w:val="TimelineChar"/>
                                          <w:color w:val="FFFFFF" w:themeColor="background1"/>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C2312E">
                                          <w:rPr>
                                            <w:rStyle w:val="TimelineChar"/>
                                            <w:color w:val="FFFFFF" w:themeColor="background1"/>
                                          </w:rPr>
                                          <w:t>21 November 2022</w:t>
                                        </w:r>
                                      </w:sdtContent>
                                    </w:sdt>
                                    <w:r w:rsidR="009446C6" w:rsidRPr="00E50C1D">
                                      <w:rPr>
                                        <w:color w:val="FFFFFF" w:themeColor="background1"/>
                                      </w:rPr>
                                      <w:t xml:space="preserve"> </w:t>
                                    </w:r>
                                    <w:r w:rsidR="00C547F1">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2-12-09T00:00:00Z">
                                          <w:dateFormat w:val="dd MMMM yyyy"/>
                                          <w:lid w:val="en-GB"/>
                                          <w:storeMappedDataAs w:val="dateTime"/>
                                          <w:calendar w:val="gregorian"/>
                                        </w:date>
                                      </w:sdtPr>
                                      <w:sdtEndPr>
                                        <w:rPr>
                                          <w:rStyle w:val="TimelineChar"/>
                                        </w:rPr>
                                      </w:sdtEndPr>
                                      <w:sdtContent>
                                        <w:r w:rsidR="00DA1980">
                                          <w:rPr>
                                            <w:rStyle w:val="TimelineChar"/>
                                            <w:color w:val="FFFFFF" w:themeColor="background1"/>
                                          </w:rPr>
                                          <w:t>0</w:t>
                                        </w:r>
                                        <w:r w:rsidR="00C547F1">
                                          <w:rPr>
                                            <w:rStyle w:val="TimelineChar"/>
                                            <w:color w:val="FFFFFF" w:themeColor="background1"/>
                                          </w:rPr>
                                          <w:t>9 December</w:t>
                                        </w:r>
                                        <w:r w:rsidR="00DA1980">
                                          <w:rPr>
                                            <w:rStyle w:val="TimelineChar"/>
                                            <w:color w:val="FFFFFF" w:themeColor="background1"/>
                                          </w:rPr>
                                          <w:t xml:space="preserve"> 2022</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6866AEF"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3-22T00:00:00Z">
                                        <w:dateFormat w:val="dd MMMM yyyy"/>
                                        <w:lid w:val="en-GB"/>
                                        <w:storeMappedDataAs w:val="dateTime"/>
                                        <w:calendar w:val="gregorian"/>
                                      </w:date>
                                    </w:sdtPr>
                                    <w:sdtEndPr/>
                                    <w:sdtContent>
                                      <w:p w14:paraId="0DC12D44" w14:textId="26EEAB37" w:rsidR="009446C6" w:rsidRPr="00E50C1D" w:rsidRDefault="00DA1980" w:rsidP="004162CB">
                                        <w:pPr>
                                          <w:pStyle w:val="Timeline"/>
                                        </w:pPr>
                                        <w:r>
                                          <w:t>2</w:t>
                                        </w:r>
                                        <w:r w:rsidR="00C547F1">
                                          <w:t>2 March</w:t>
                                        </w:r>
                                        <w:r>
                                          <w:t xml:space="preserve"> 202</w:t>
                                        </w:r>
                                        <w:r w:rsidR="00C547F1">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7836F7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8586C8A" w14:textId="791E3858" w:rsidR="009446C6" w:rsidRPr="004162CB" w:rsidRDefault="00B1642B"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C547F1">
                                          <w:rPr>
                                            <w:rStyle w:val="TimelineChar"/>
                                          </w:rPr>
                                          <w:t xml:space="preserve">03 </w:t>
                                        </w:r>
                                        <w:r w:rsidR="00E37103">
                                          <w:rPr>
                                            <w:rStyle w:val="TimelineChar"/>
                                          </w:rPr>
                                          <w:t>April</w:t>
                                        </w:r>
                                        <w:r w:rsidR="00096A63">
                                          <w:rPr>
                                            <w:rStyle w:val="TimelineChar"/>
                                          </w:rPr>
                                          <w:t xml:space="preserve"> 202</w:t>
                                        </w:r>
                                        <w:r w:rsidR="00E37103">
                                          <w:rPr>
                                            <w:rStyle w:val="TimelineChar"/>
                                          </w:rPr>
                                          <w:t>3</w:t>
                                        </w:r>
                                      </w:sdtContent>
                                    </w:sdt>
                                    <w:r w:rsidR="009446C6" w:rsidRPr="004162CB">
                                      <w:t xml:space="preserve"> </w:t>
                                    </w:r>
                                    <w:r w:rsidR="00096A63">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E37103">
                                          <w:rPr>
                                            <w:rStyle w:val="TimelineChar"/>
                                          </w:rPr>
                                          <w:t>03 May</w:t>
                                        </w:r>
                                        <w:r w:rsidR="00096A63">
                                          <w:rPr>
                                            <w:rStyle w:val="TimelineChar"/>
                                          </w:rPr>
                                          <w:t xml:space="preserve"> 202</w:t>
                                        </w:r>
                                        <w:r w:rsidR="00E37103">
                                          <w:rPr>
                                            <w:rStyle w:val="TimelineChar"/>
                                          </w:rPr>
                                          <w:t>3</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BD3DA4" w14:textId="14E1D291" w:rsidR="009446C6" w:rsidRPr="000F26AE" w:rsidRDefault="009446C6" w:rsidP="008B5413">
                                    <w:pPr>
                                      <w:rPr>
                                        <w:b/>
                                        <w:color w:val="F26522" w:themeColor="accent1"/>
                                        <w:sz w:val="22"/>
                                      </w:rPr>
                                    </w:pPr>
                                    <w:r w:rsidRPr="000F26AE">
                                      <w:rPr>
                                        <w:b/>
                                        <w:color w:val="F26522" w:themeColor="accent1"/>
                                        <w:sz w:val="22"/>
                                      </w:rPr>
                                      <w:t>Draft</w:t>
                                    </w:r>
                                    <w:r w:rsidR="00DF6D80">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7CF28614" w14:textId="54E98B94" w:rsidR="009446C6" w:rsidRPr="004F10E6" w:rsidRDefault="004D205A" w:rsidP="008B5413">
                                        <w:pPr>
                                          <w:rPr>
                                            <w:color w:val="000000"/>
                                          </w:rPr>
                                        </w:pPr>
                                        <w:r>
                                          <w:rPr>
                                            <w:rStyle w:val="TimelineChar"/>
                                          </w:rPr>
                                          <w:t>17 May</w:t>
                                        </w:r>
                                        <w:r w:rsidR="00096A6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23879B8" w14:textId="36D36662"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7BA2778F" w14:textId="7FE676BA" w:rsidR="009446C6" w:rsidRPr="004F10E6" w:rsidRDefault="004D205A" w:rsidP="008B5413">
                                        <w:pPr>
                                          <w:rPr>
                                            <w:color w:val="000000"/>
                                          </w:rPr>
                                        </w:pPr>
                                        <w:r>
                                          <w:rPr>
                                            <w:rStyle w:val="TimelineChar"/>
                                          </w:rPr>
                                          <w:t>05 June</w:t>
                                        </w:r>
                                        <w:r w:rsidR="00096A63">
                                          <w:rPr>
                                            <w:rStyle w:val="TimelineChar"/>
                                          </w:rPr>
                                          <w:t xml:space="preserve"> 202</w:t>
                                        </w:r>
                                        <w:r>
                                          <w:rPr>
                                            <w:rStyle w:val="TimelineChar"/>
                                          </w:rPr>
                                          <w:t>3</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561A4B"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53BA0FE" w14:textId="09C93A15" w:rsidR="009446C6" w:rsidRPr="004F10E6" w:rsidRDefault="00096A63" w:rsidP="008B5413">
                                        <w:pPr>
                                          <w:rPr>
                                            <w:color w:val="000000"/>
                                          </w:rPr>
                                        </w:pPr>
                                        <w:r>
                                          <w:rPr>
                                            <w:rStyle w:val="TimelineChar"/>
                                          </w:rPr>
                                          <w:t>TBC</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4F06046"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A43725E"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4EBCAB"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28EE4C5"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D3A4FD1"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BDA864"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6C1E851"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A04B126" id="Group 30" o:spid="_x0000_s1026" style="position:absolute;margin-left:.2pt;margin-top:.55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">
                      <v:roundrect id="Rectangle: Rounded Corners 31" o:spid="_x0000_s1027"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12089580"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placeholder>
                                  <w:docPart w:val="23DA057BAA0440479FF75B273AA1B576"/>
                                </w:placeholder>
                                <w:date w:fullDate="2022-02-09T00:00:00Z">
                                  <w:dateFormat w:val="dd MMMM yyyy"/>
                                  <w:lid w:val="en-GB"/>
                                  <w:storeMappedDataAs w:val="dateTime"/>
                                  <w:calendar w:val="gregorian"/>
                                </w:date>
                              </w:sdtPr>
                              <w:sdtEndPr/>
                              <w:sdtContent>
                                <w:p w14:paraId="6E5C1435" w14:textId="4DB9901D" w:rsidR="009446C6" w:rsidRPr="00644FFB" w:rsidRDefault="00DA1980" w:rsidP="008B5413">
                                  <w:pPr>
                                    <w:rPr>
                                      <w:color w:val="000000"/>
                                      <w:sz w:val="20"/>
                                    </w:rPr>
                                  </w:pPr>
                                  <w:r>
                                    <w:rPr>
                                      <w:color w:val="000000"/>
                                      <w:sz w:val="20"/>
                                    </w:rPr>
                                    <w:t>09 February 2022</w:t>
                                  </w:r>
                                </w:p>
                              </w:sdtContent>
                            </w:sdt>
                          </w:txbxContent>
                        </v:textbox>
                      </v:roundrect>
                      <v:roundrect id="Rectangle: Rounded Corners 32" o:spid="_x0000_s1028" style="position:absolute;left:4826;top:5271;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" fillcolor="#f26522 [3204]" strokecolor="#f26522 [3204]" strokeweight="2pt">
                        <v:textbox inset="0,0,0,0">
                          <w:txbxContent>
                            <w:p w14:paraId="180E9805" w14:textId="77777777" w:rsidR="009446C6" w:rsidRPr="00E50C1D" w:rsidRDefault="009446C6" w:rsidP="008B5413">
                              <w:pPr>
                                <w:rPr>
                                  <w:b/>
                                  <w:color w:val="FFFFFF" w:themeColor="background1"/>
                                  <w:sz w:val="22"/>
                                </w:rPr>
                              </w:pPr>
                              <w:r w:rsidRPr="00E50C1D">
                                <w:rPr>
                                  <w:b/>
                                  <w:color w:val="FFFFFF" w:themeColor="background1"/>
                                  <w:sz w:val="22"/>
                                </w:rPr>
                                <w:t>Workgroup Consultation</w:t>
                              </w:r>
                            </w:p>
                            <w:p w14:paraId="02EAA920" w14:textId="5BE7B539" w:rsidR="009446C6" w:rsidRPr="00E50C1D" w:rsidRDefault="00B1642B" w:rsidP="008B5413">
                              <w:pPr>
                                <w:rPr>
                                  <w:color w:val="FFFFFF" w:themeColor="background1"/>
                                </w:rPr>
                              </w:pPr>
                              <w:sdt>
                                <w:sdtPr>
                                  <w:rPr>
                                    <w:rStyle w:val="TimelineChar"/>
                                    <w:color w:val="FFFFFF" w:themeColor="background1"/>
                                  </w:rPr>
                                  <w:alias w:val="Code Administrator Use"/>
                                  <w:tag w:val="Code Administrator Use"/>
                                  <w:id w:val="-2121677914"/>
                                  <w:date w:fullDate="2022-11-21T00:00:00Z">
                                    <w:dateFormat w:val="dd MMMM yyyy"/>
                                    <w:lid w:val="en-GB"/>
                                    <w:storeMappedDataAs w:val="dateTime"/>
                                    <w:calendar w:val="gregorian"/>
                                  </w:date>
                                </w:sdtPr>
                                <w:sdtEndPr>
                                  <w:rPr>
                                    <w:rStyle w:val="TimelineChar"/>
                                  </w:rPr>
                                </w:sdtEndPr>
                                <w:sdtContent>
                                  <w:r w:rsidR="00C2312E">
                                    <w:rPr>
                                      <w:rStyle w:val="TimelineChar"/>
                                      <w:color w:val="FFFFFF" w:themeColor="background1"/>
                                    </w:rPr>
                                    <w:t>21 November 2022</w:t>
                                  </w:r>
                                </w:sdtContent>
                              </w:sdt>
                              <w:r w:rsidR="009446C6" w:rsidRPr="00E50C1D">
                                <w:rPr>
                                  <w:color w:val="FFFFFF" w:themeColor="background1"/>
                                </w:rPr>
                                <w:t xml:space="preserve"> </w:t>
                              </w:r>
                              <w:r w:rsidR="00C547F1">
                                <w:rPr>
                                  <w:color w:val="FFFFFF" w:themeColor="background1"/>
                                </w:rPr>
                                <w:t>–</w:t>
                              </w:r>
                              <w:r w:rsidR="009446C6" w:rsidRPr="00E50C1D">
                                <w:rPr>
                                  <w:color w:val="FFFFFF" w:themeColor="background1"/>
                                </w:rPr>
                                <w:t xml:space="preserve"> </w:t>
                              </w:r>
                              <w:sdt>
                                <w:sdtPr>
                                  <w:rPr>
                                    <w:rStyle w:val="TimelineChar"/>
                                    <w:color w:val="FFFFFF" w:themeColor="background1"/>
                                  </w:rPr>
                                  <w:alias w:val="Code Administrator Use"/>
                                  <w:tag w:val="Code Administrator Use"/>
                                  <w:id w:val="610788143"/>
                                  <w:date w:fullDate="2022-12-09T00:00:00Z">
                                    <w:dateFormat w:val="dd MMMM yyyy"/>
                                    <w:lid w:val="en-GB"/>
                                    <w:storeMappedDataAs w:val="dateTime"/>
                                    <w:calendar w:val="gregorian"/>
                                  </w:date>
                                </w:sdtPr>
                                <w:sdtEndPr>
                                  <w:rPr>
                                    <w:rStyle w:val="TimelineChar"/>
                                  </w:rPr>
                                </w:sdtEndPr>
                                <w:sdtContent>
                                  <w:r w:rsidR="00DA1980">
                                    <w:rPr>
                                      <w:rStyle w:val="TimelineChar"/>
                                      <w:color w:val="FFFFFF" w:themeColor="background1"/>
                                    </w:rPr>
                                    <w:t>0</w:t>
                                  </w:r>
                                  <w:r w:rsidR="00C547F1">
                                    <w:rPr>
                                      <w:rStyle w:val="TimelineChar"/>
                                      <w:color w:val="FFFFFF" w:themeColor="background1"/>
                                    </w:rPr>
                                    <w:t>9 December</w:t>
                                  </w:r>
                                  <w:r w:rsidR="00DA1980">
                                    <w:rPr>
                                      <w:rStyle w:val="TimelineChar"/>
                                      <w:color w:val="FFFFFF" w:themeColor="background1"/>
                                    </w:rPr>
                                    <w:t xml:space="preserve"> 2022</w:t>
                                  </w:r>
                                </w:sdtContent>
                              </w:sdt>
                            </w:p>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26866AEF"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3-03-22T00:00:00Z">
                                  <w:dateFormat w:val="dd MMMM yyyy"/>
                                  <w:lid w:val="en-GB"/>
                                  <w:storeMappedDataAs w:val="dateTime"/>
                                  <w:calendar w:val="gregorian"/>
                                </w:date>
                              </w:sdtPr>
                              <w:sdtEndPr/>
                              <w:sdtContent>
                                <w:p w14:paraId="0DC12D44" w14:textId="26EEAB37" w:rsidR="009446C6" w:rsidRPr="00E50C1D" w:rsidRDefault="00DA1980" w:rsidP="004162CB">
                                  <w:pPr>
                                    <w:pStyle w:val="Timeline"/>
                                  </w:pPr>
                                  <w:r>
                                    <w:t>2</w:t>
                                  </w:r>
                                  <w:r w:rsidR="00C547F1">
                                    <w:t>2 March</w:t>
                                  </w:r>
                                  <w:r>
                                    <w:t xml:space="preserve"> 202</w:t>
                                  </w:r>
                                  <w:r w:rsidR="00C547F1">
                                    <w:t>3</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57836F79"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8586C8A" w14:textId="791E3858" w:rsidR="009446C6" w:rsidRPr="004162CB" w:rsidRDefault="00B1642B" w:rsidP="004162CB">
                              <w:pPr>
                                <w:pStyle w:val="Timeline"/>
                              </w:pPr>
                              <w:sdt>
                                <w:sdtPr>
                                  <w:rPr>
                                    <w:rStyle w:val="TimelineChar"/>
                                  </w:rPr>
                                  <w:alias w:val="Code Administrator Use"/>
                                  <w:tag w:val="Code Administrator Use"/>
                                  <w:id w:val="-1327815135"/>
                                  <w:date w:fullDate="2023-04-03T00:00:00Z">
                                    <w:dateFormat w:val="dd MMMM yyyy"/>
                                    <w:lid w:val="en-GB"/>
                                    <w:storeMappedDataAs w:val="dateTime"/>
                                    <w:calendar w:val="gregorian"/>
                                  </w:date>
                                </w:sdtPr>
                                <w:sdtEndPr>
                                  <w:rPr>
                                    <w:rStyle w:val="TimelineChar"/>
                                  </w:rPr>
                                </w:sdtEndPr>
                                <w:sdtContent>
                                  <w:r w:rsidR="00C547F1">
                                    <w:rPr>
                                      <w:rStyle w:val="TimelineChar"/>
                                    </w:rPr>
                                    <w:t xml:space="preserve">03 </w:t>
                                  </w:r>
                                  <w:r w:rsidR="00E37103">
                                    <w:rPr>
                                      <w:rStyle w:val="TimelineChar"/>
                                    </w:rPr>
                                    <w:t>April</w:t>
                                  </w:r>
                                  <w:r w:rsidR="00096A63">
                                    <w:rPr>
                                      <w:rStyle w:val="TimelineChar"/>
                                    </w:rPr>
                                    <w:t xml:space="preserve"> 202</w:t>
                                  </w:r>
                                  <w:r w:rsidR="00E37103">
                                    <w:rPr>
                                      <w:rStyle w:val="TimelineChar"/>
                                    </w:rPr>
                                    <w:t>3</w:t>
                                  </w:r>
                                </w:sdtContent>
                              </w:sdt>
                              <w:r w:rsidR="009446C6" w:rsidRPr="004162CB">
                                <w:t xml:space="preserve"> </w:t>
                              </w:r>
                              <w:r w:rsidR="00096A63">
                                <w:t>–</w:t>
                              </w:r>
                              <w:r w:rsidR="009446C6" w:rsidRPr="004162CB">
                                <w:t xml:space="preserve"> </w:t>
                              </w:r>
                              <w:sdt>
                                <w:sdtPr>
                                  <w:rPr>
                                    <w:rStyle w:val="TimelineChar"/>
                                  </w:rPr>
                                  <w:alias w:val="Code Administrator Use"/>
                                  <w:tag w:val="Code Administrator Use"/>
                                  <w:id w:val="-5523772"/>
                                  <w:date w:fullDate="2023-05-03T00:00:00Z">
                                    <w:dateFormat w:val="dd MMMM yyyy"/>
                                    <w:lid w:val="en-GB"/>
                                    <w:storeMappedDataAs w:val="dateTime"/>
                                    <w:calendar w:val="gregorian"/>
                                  </w:date>
                                </w:sdtPr>
                                <w:sdtEndPr>
                                  <w:rPr>
                                    <w:rStyle w:val="TimelineChar"/>
                                  </w:rPr>
                                </w:sdtEndPr>
                                <w:sdtContent>
                                  <w:r w:rsidR="00E37103">
                                    <w:rPr>
                                      <w:rStyle w:val="TimelineChar"/>
                                    </w:rPr>
                                    <w:t>03 May</w:t>
                                  </w:r>
                                  <w:r w:rsidR="00096A63">
                                    <w:rPr>
                                      <w:rStyle w:val="TimelineChar"/>
                                    </w:rPr>
                                    <w:t xml:space="preserve"> 202</w:t>
                                  </w:r>
                                  <w:r w:rsidR="00E37103">
                                    <w:rPr>
                                      <w:rStyle w:val="TimelineChar"/>
                                    </w:rPr>
                                    <w:t>3</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3EBD3DA4" w14:textId="14E1D291" w:rsidR="009446C6" w:rsidRPr="000F26AE" w:rsidRDefault="009446C6" w:rsidP="008B5413">
                              <w:pPr>
                                <w:rPr>
                                  <w:b/>
                                  <w:color w:val="F26522" w:themeColor="accent1"/>
                                  <w:sz w:val="22"/>
                                </w:rPr>
                              </w:pPr>
                              <w:r w:rsidRPr="000F26AE">
                                <w:rPr>
                                  <w:b/>
                                  <w:color w:val="F26522" w:themeColor="accent1"/>
                                  <w:sz w:val="22"/>
                                </w:rPr>
                                <w:t>Draft</w:t>
                              </w:r>
                              <w:r w:rsidR="00DF6D80">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3-05-17T00:00:00Z">
                                  <w:dateFormat w:val="dd MMMM yyyy"/>
                                  <w:lid w:val="en-GB"/>
                                  <w:storeMappedDataAs w:val="dateTime"/>
                                  <w:calendar w:val="gregorian"/>
                                </w:date>
                              </w:sdtPr>
                              <w:sdtEndPr>
                                <w:rPr>
                                  <w:rStyle w:val="TimelineChar"/>
                                </w:rPr>
                              </w:sdtEndPr>
                              <w:sdtContent>
                                <w:p w14:paraId="7CF28614" w14:textId="54E98B94" w:rsidR="009446C6" w:rsidRPr="004F10E6" w:rsidRDefault="004D205A" w:rsidP="008B5413">
                                  <w:pPr>
                                    <w:rPr>
                                      <w:color w:val="000000"/>
                                    </w:rPr>
                                  </w:pPr>
                                  <w:r>
                                    <w:rPr>
                                      <w:rStyle w:val="TimelineChar"/>
                                    </w:rPr>
                                    <w:t>17 May</w:t>
                                  </w:r>
                                  <w:r w:rsidR="00096A63">
                                    <w:rPr>
                                      <w:rStyle w:val="TimelineChar"/>
                                    </w:rPr>
                                    <w:t xml:space="preserve"> 202</w:t>
                                  </w:r>
                                  <w:r>
                                    <w:rPr>
                                      <w:rStyle w:val="TimelineChar"/>
                                    </w:rPr>
                                    <w:t>3</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723879B8" w14:textId="36D36662"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3-06-05T00:00:00Z">
                                  <w:dateFormat w:val="dd MMMM yyyy"/>
                                  <w:lid w:val="en-GB"/>
                                  <w:storeMappedDataAs w:val="dateTime"/>
                                  <w:calendar w:val="gregorian"/>
                                </w:date>
                              </w:sdtPr>
                              <w:sdtEndPr>
                                <w:rPr>
                                  <w:rStyle w:val="TimelineChar"/>
                                </w:rPr>
                              </w:sdtEndPr>
                              <w:sdtContent>
                                <w:p w14:paraId="7BA2778F" w14:textId="7FE676BA" w:rsidR="009446C6" w:rsidRPr="004F10E6" w:rsidRDefault="004D205A" w:rsidP="008B5413">
                                  <w:pPr>
                                    <w:rPr>
                                      <w:color w:val="000000"/>
                                    </w:rPr>
                                  </w:pPr>
                                  <w:r>
                                    <w:rPr>
                                      <w:rStyle w:val="TimelineChar"/>
                                    </w:rPr>
                                    <w:t>05 June</w:t>
                                  </w:r>
                                  <w:r w:rsidR="00096A63">
                                    <w:rPr>
                                      <w:rStyle w:val="TimelineChar"/>
                                    </w:rPr>
                                    <w:t xml:space="preserve"> 202</w:t>
                                  </w:r>
                                  <w:r>
                                    <w:rPr>
                                      <w:rStyle w:val="TimelineChar"/>
                                    </w:rPr>
                                    <w:t>3</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5F561A4B"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EndPr>
                                <w:rPr>
                                  <w:rStyle w:val="TimelineChar"/>
                                </w:rPr>
                              </w:sdtEndPr>
                              <w:sdtContent>
                                <w:p w14:paraId="053BA0FE" w14:textId="09C93A15" w:rsidR="009446C6" w:rsidRPr="004F10E6" w:rsidRDefault="00096A63" w:rsidP="008B5413">
                                  <w:pPr>
                                    <w:rPr>
                                      <w:color w:val="000000"/>
                                    </w:rPr>
                                  </w:pPr>
                                  <w:r>
                                    <w:rPr>
                                      <w:rStyle w:val="TimelineChar"/>
                                    </w:rPr>
                                    <w:t>TBC</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" adj="14400" fillcolor="#f26522 [3204]" stroked="f" strokeweight="2pt">
                        <v:textbox style="layout-flow:vertical;mso-layout-flow-alt:bottom-to-top" inset="0,0,0,0">
                          <w:txbxContent>
                            <w:p w14:paraId="04F06046"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" adj="14400" fillcolor="#f26522 [3204]" stroked="f" strokeweight="2pt">
                        <v:textbox style="layout-flow:vertical;mso-layout-flow-alt:bottom-to-top" inset="0,0,0,0">
                          <w:txbxContent>
                            <w:p w14:paraId="5A43725E"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2D4EBCAB"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" adj="14400" fillcolor="#f26522 [3204]" stroked="f" strokeweight="2pt">
                        <v:textbox style="layout-flow:vertical;mso-layout-flow-alt:bottom-to-top" inset="0,0,0,0">
                          <w:txbxContent>
                            <w:p w14:paraId="228EE4C5"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" adj="14400" fillcolor="#f26522 [3204]" stroked="f" strokeweight="2pt">
                        <v:textbox style="layout-flow:vertical;mso-layout-flow-alt:bottom-to-top" inset="0,0,0,0">
                          <w:txbxContent>
                            <w:p w14:paraId="7D3A4FD1"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" adj="14400" fillcolor="#f26522 [3204]" stroked="f" strokeweight="2pt">
                        <v:textbox style="layout-flow:vertical;mso-layout-flow-alt:bottom-to-top" inset="0,0,0,0">
                          <w:txbxContent>
                            <w:p w14:paraId="5CBDA864"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" adj="14400" fillcolor="#f26522 [3204]" stroked="f" strokeweight="2pt">
                        <v:textbox style="layout-flow:vertical;mso-layout-flow-alt:bottom-to-top" inset="0,0,0,0">
                          <w:txbxContent>
                            <w:p w14:paraId="46C1E851"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4F340C62" w14:textId="77777777" w:rsidTr="00DF6D80">
        <w:trPr>
          <w:trHeight w:val="792"/>
        </w:trPr>
        <w:tc>
          <w:tcPr>
            <w:tcW w:w="9776" w:type="dxa"/>
            <w:gridSpan w:val="4"/>
            <w:shd w:val="clear" w:color="auto" w:fill="auto"/>
          </w:tcPr>
          <w:p w14:paraId="7EB211CE" w14:textId="77777777" w:rsidR="00A132B4" w:rsidRDefault="00A132B4" w:rsidP="009D3CD2">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106203E0" w14:textId="77777777" w:rsidR="00A132B4" w:rsidRDefault="00A132B4" w:rsidP="009D3CD2">
            <w:pPr>
              <w:pStyle w:val="BodyText2"/>
              <w:spacing w:before="0" w:after="0"/>
              <w:rPr>
                <w:rStyle w:val="Hyperlink"/>
                <w:rFonts w:eastAsiaTheme="majorEastAsia"/>
                <w:sz w:val="24"/>
              </w:rPr>
            </w:pPr>
            <w:r w:rsidRPr="00657D3D">
              <w:rPr>
                <w:b/>
                <w:noProof/>
                <w:sz w:val="24"/>
              </w:rPr>
              <w:t>Have 20 minutes?</w:t>
            </w:r>
            <w:r w:rsidRPr="0034387B">
              <w:rPr>
                <w:noProof/>
                <w:sz w:val="24"/>
              </w:rPr>
              <w:t xml:space="preserve"> Read the full </w:t>
            </w:r>
            <w:hyperlink w:anchor="_Why_change?" w:history="1">
              <w:r w:rsidR="0039436B" w:rsidRPr="00DF6D80">
                <w:rPr>
                  <w:rStyle w:val="Hyperlink"/>
                  <w:rFonts w:eastAsiaTheme="majorEastAsia"/>
                  <w:sz w:val="24"/>
                </w:rPr>
                <w:t>Workgroup</w:t>
              </w:r>
              <w:r w:rsidR="0039436B" w:rsidRPr="005705A0">
                <w:rPr>
                  <w:rStyle w:val="Hyperlink"/>
                  <w:rFonts w:eastAsiaTheme="majorEastAsia"/>
                  <w:sz w:val="24"/>
                </w:rPr>
                <w:t xml:space="preserve"> </w:t>
              </w:r>
              <w:r w:rsidR="005705A0" w:rsidRPr="005705A0">
                <w:rPr>
                  <w:rStyle w:val="Hyperlink"/>
                  <w:rFonts w:eastAsiaTheme="majorEastAsia"/>
                  <w:sz w:val="24"/>
                </w:rPr>
                <w:t>Consultation</w:t>
              </w:r>
            </w:hyperlink>
          </w:p>
          <w:p w14:paraId="1B3B5B8E" w14:textId="2E384D95" w:rsidR="00E52308" w:rsidRPr="005603D9" w:rsidRDefault="00A132B4" w:rsidP="009D3CD2">
            <w:pPr>
              <w:pStyle w:val="BodyText2"/>
              <w:spacing w:before="0" w:after="0"/>
              <w:rPr>
                <w:b/>
              </w:rPr>
            </w:pPr>
            <w:r w:rsidRPr="00657D3D">
              <w:rPr>
                <w:rFonts w:cs="Arial"/>
                <w:b/>
                <w:bCs/>
                <w:sz w:val="24"/>
              </w:rPr>
              <w:t>Have 30 minutes?</w:t>
            </w:r>
            <w:r w:rsidRPr="002025C5">
              <w:rPr>
                <w:rFonts w:cs="Arial"/>
                <w:bCs/>
                <w:sz w:val="24"/>
              </w:rPr>
              <w:t xml:space="preserve"> Read the full </w:t>
            </w:r>
            <w:r w:rsidR="0039436B">
              <w:rPr>
                <w:rFonts w:cs="Arial"/>
                <w:bCs/>
                <w:sz w:val="24"/>
              </w:rPr>
              <w:t xml:space="preserve">Workgroup </w:t>
            </w:r>
            <w:r w:rsidR="005705A0">
              <w:rPr>
                <w:rFonts w:cs="Arial"/>
                <w:bCs/>
                <w:sz w:val="24"/>
              </w:rPr>
              <w:t>Consultation</w:t>
            </w:r>
            <w:r w:rsidRPr="002025C5">
              <w:rPr>
                <w:rFonts w:cs="Arial"/>
                <w:bCs/>
                <w:sz w:val="24"/>
              </w:rPr>
              <w:t>.</w:t>
            </w:r>
          </w:p>
        </w:tc>
      </w:tr>
      <w:tr w:rsidR="00470B5B" w:rsidRPr="005603D9" w14:paraId="1D95160D" w14:textId="77777777" w:rsidTr="00DF6D80">
        <w:trPr>
          <w:trHeight w:val="585"/>
        </w:trPr>
        <w:tc>
          <w:tcPr>
            <w:tcW w:w="9776" w:type="dxa"/>
            <w:gridSpan w:val="4"/>
            <w:shd w:val="clear" w:color="auto" w:fill="auto"/>
          </w:tcPr>
          <w:p w14:paraId="1ACBF57A" w14:textId="77777777" w:rsidR="00470B5B" w:rsidRPr="001D05D0" w:rsidRDefault="00470B5B" w:rsidP="001D05D0">
            <w:pPr>
              <w:spacing w:line="240" w:lineRule="auto"/>
              <w:rPr>
                <w:rFonts w:ascii="Times New Roman" w:hAnsi="Times New Roman"/>
              </w:rPr>
            </w:pPr>
            <w:r w:rsidRPr="005603D9">
              <w:rPr>
                <w:b/>
              </w:rPr>
              <w:t>Status summary:</w:t>
            </w:r>
            <w:r w:rsidR="00270EB2">
              <w:rPr>
                <w:rFonts w:cs="Arial"/>
              </w:rPr>
              <w:t xml:space="preserve"> The Workgroup are seeking your views on the work completed to date to form the final solution(s) to the issue raised.</w:t>
            </w:r>
            <w:r w:rsidR="00B85154">
              <w:rPr>
                <w:rFonts w:ascii="Times New Roman" w:hAnsi="Times New Roman"/>
              </w:rPr>
              <w:t xml:space="preserve"> </w:t>
            </w:r>
          </w:p>
        </w:tc>
      </w:tr>
      <w:tr w:rsidR="00470B5B" w:rsidRPr="005603D9" w14:paraId="51570A33" w14:textId="77777777" w:rsidTr="00DF6D80">
        <w:trPr>
          <w:trHeight w:val="395"/>
        </w:trPr>
        <w:tc>
          <w:tcPr>
            <w:tcW w:w="9776" w:type="dxa"/>
            <w:gridSpan w:val="4"/>
            <w:shd w:val="clear" w:color="auto" w:fill="FFFFFF" w:themeFill="background1"/>
          </w:tcPr>
          <w:p w14:paraId="2A197877" w14:textId="20111F11" w:rsidR="00950EF8" w:rsidRPr="00950EF8" w:rsidRDefault="000F7116" w:rsidP="00950EF8">
            <w:r w:rsidRPr="00B00090">
              <w:rPr>
                <w:rFonts w:cs="Arial"/>
                <w:b/>
              </w:rPr>
              <w:t xml:space="preserve">This modification is expected to </w:t>
            </w:r>
            <w:r>
              <w:rPr>
                <w:rFonts w:cs="Arial"/>
                <w:b/>
              </w:rPr>
              <w:t xml:space="preserve">have a: </w:t>
            </w:r>
            <w:r w:rsidR="002C4E08">
              <w:rPr>
                <w:color w:val="FF0000"/>
              </w:rPr>
              <w:t>High impact</w:t>
            </w:r>
          </w:p>
          <w:p w14:paraId="7B7BA432" w14:textId="4BE19ADA" w:rsidR="00E22836" w:rsidRPr="000F7116" w:rsidRDefault="00950EF8" w:rsidP="00950EF8">
            <w:pPr>
              <w:spacing w:line="240" w:lineRule="auto"/>
              <w:rPr>
                <w:rFonts w:cs="Arial"/>
                <w:b/>
                <w:color w:val="00B050"/>
              </w:rPr>
            </w:pPr>
            <w:r w:rsidRPr="00950EF8">
              <w:t>On Restoration Service Providers, Generators, Non CUSC Parties, Transmission Licensees, Interconnectors, Transmission Owners, Distributed Network O</w:t>
            </w:r>
            <w:r w:rsidR="003D13A4">
              <w:t>perators</w:t>
            </w:r>
            <w:r w:rsidRPr="00950EF8">
              <w:t xml:space="preserve">, Non-Embedded </w:t>
            </w:r>
            <w:proofErr w:type="gramStart"/>
            <w:r w:rsidRPr="00950EF8">
              <w:t>Customers</w:t>
            </w:r>
            <w:proofErr w:type="gramEnd"/>
            <w:r w:rsidRPr="00950EF8">
              <w:t xml:space="preserve"> and the Electricity System Operator</w:t>
            </w:r>
          </w:p>
        </w:tc>
      </w:tr>
      <w:tr w:rsidR="000F7116" w:rsidRPr="005603D9" w14:paraId="11EE0857" w14:textId="77777777" w:rsidTr="00DF6D80">
        <w:trPr>
          <w:trHeight w:val="395"/>
        </w:trPr>
        <w:tc>
          <w:tcPr>
            <w:tcW w:w="9776" w:type="dxa"/>
            <w:gridSpan w:val="4"/>
            <w:shd w:val="clear" w:color="auto" w:fill="FFFFFF" w:themeFill="background1"/>
          </w:tcPr>
          <w:p w14:paraId="132F2012" w14:textId="6E7962D7" w:rsidR="000F7116" w:rsidRPr="00B00090" w:rsidRDefault="00C3241B" w:rsidP="009D3CD2">
            <w:pPr>
              <w:spacing w:line="240" w:lineRule="auto"/>
              <w:rPr>
                <w:rFonts w:cs="Arial"/>
                <w:b/>
              </w:rPr>
            </w:pPr>
            <w:r>
              <w:rPr>
                <w:rFonts w:cs="Arial"/>
                <w:b/>
              </w:rPr>
              <w:t xml:space="preserve">Modification drivers: </w:t>
            </w:r>
            <w:r w:rsidR="003D13A4" w:rsidRPr="002C4E08">
              <w:rPr>
                <w:rStyle w:val="PlaceholderText"/>
                <w:color w:val="auto"/>
              </w:rPr>
              <w:t>NGESOs</w:t>
            </w:r>
            <w:r w:rsidR="008130A6" w:rsidRPr="00930289">
              <w:rPr>
                <w:rStyle w:val="PlaceholderText"/>
                <w:color w:val="auto"/>
              </w:rPr>
              <w:t xml:space="preserve"> </w:t>
            </w:r>
            <w:r w:rsidR="00A26C44">
              <w:rPr>
                <w:rStyle w:val="PlaceholderText"/>
                <w:color w:val="auto"/>
              </w:rPr>
              <w:t>c</w:t>
            </w:r>
            <w:r w:rsidR="008130A6">
              <w:rPr>
                <w:rStyle w:val="PlaceholderText"/>
                <w:color w:val="auto"/>
              </w:rPr>
              <w:t>ompliance with the Special Condition 2.2 of National Grid’s Electricity System Operator’s Transmission Licence</w:t>
            </w:r>
            <w:r w:rsidR="008130A6" w:rsidRPr="00D8201A">
              <w:rPr>
                <w:rStyle w:val="PlaceholderText"/>
              </w:rPr>
              <w:t xml:space="preserve"> </w:t>
            </w:r>
          </w:p>
        </w:tc>
      </w:tr>
      <w:tr w:rsidR="0056792D" w:rsidRPr="005603D9" w14:paraId="30102FF7" w14:textId="77777777" w:rsidTr="00DF6D80">
        <w:trPr>
          <w:trHeight w:val="388"/>
        </w:trPr>
        <w:tc>
          <w:tcPr>
            <w:tcW w:w="2268" w:type="dxa"/>
            <w:shd w:val="clear" w:color="auto" w:fill="FFFFFF" w:themeFill="background1"/>
          </w:tcPr>
          <w:p w14:paraId="73C2B51D" w14:textId="77777777" w:rsidR="0056792D" w:rsidRPr="0056792D" w:rsidRDefault="0056792D" w:rsidP="00A747AE">
            <w:pPr>
              <w:ind w:firstLine="9"/>
              <w:rPr>
                <w:rFonts w:cs="Arial"/>
                <w:b/>
                <w:noProof/>
                <w:lang w:val="en-US"/>
              </w:rPr>
            </w:pPr>
            <w:r w:rsidRPr="00B00090">
              <w:rPr>
                <w:rFonts w:cs="Arial"/>
                <w:b/>
                <w:noProof/>
                <w:lang w:val="en-US"/>
              </w:rPr>
              <w:t>Governance route</w:t>
            </w:r>
          </w:p>
        </w:tc>
        <w:tc>
          <w:tcPr>
            <w:tcW w:w="7508" w:type="dxa"/>
            <w:gridSpan w:val="3"/>
            <w:shd w:val="clear" w:color="auto" w:fill="auto"/>
          </w:tcPr>
          <w:p w14:paraId="0FAB0CA1" w14:textId="628AA27C" w:rsidR="0056792D" w:rsidRPr="0056792D" w:rsidRDefault="00451057" w:rsidP="009D3CD2">
            <w:pPr>
              <w:spacing w:line="240" w:lineRule="auto"/>
              <w:rPr>
                <w:rFonts w:ascii="Times New Roman" w:hAnsi="Times New Roman"/>
              </w:rPr>
            </w:pPr>
            <w:r>
              <w:t>Standard Governance</w:t>
            </w:r>
          </w:p>
        </w:tc>
      </w:tr>
      <w:tr w:rsidR="00A03471" w:rsidRPr="005603D9" w14:paraId="72298EC2" w14:textId="77777777" w:rsidTr="00DF6D80">
        <w:trPr>
          <w:trHeight w:val="1302"/>
        </w:trPr>
        <w:tc>
          <w:tcPr>
            <w:tcW w:w="2268" w:type="dxa"/>
            <w:shd w:val="clear" w:color="auto" w:fill="FFFFFF" w:themeFill="background1"/>
          </w:tcPr>
          <w:p w14:paraId="780CE866" w14:textId="77777777" w:rsidR="00A03471" w:rsidRPr="005603D9" w:rsidRDefault="00A03471" w:rsidP="00A03471">
            <w:pPr>
              <w:rPr>
                <w:b/>
              </w:rPr>
            </w:pPr>
            <w:r w:rsidRPr="005603D9">
              <w:rPr>
                <w:b/>
              </w:rPr>
              <w:t>Who can I talk to about the change?</w:t>
            </w:r>
          </w:p>
          <w:p w14:paraId="223C90CF" w14:textId="77777777" w:rsidR="00A03471" w:rsidRPr="005603D9" w:rsidRDefault="00A03471" w:rsidP="00A03471"/>
        </w:tc>
        <w:tc>
          <w:tcPr>
            <w:tcW w:w="3964" w:type="dxa"/>
            <w:gridSpan w:val="2"/>
            <w:shd w:val="clear" w:color="auto" w:fill="FFFFFF" w:themeFill="background1"/>
          </w:tcPr>
          <w:p w14:paraId="7A573558" w14:textId="1BCA6D39" w:rsidR="003C17A6" w:rsidRDefault="00A03471" w:rsidP="003C17A6">
            <w:pPr>
              <w:rPr>
                <w:color w:val="FF0000"/>
                <w:sz w:val="22"/>
              </w:rPr>
            </w:pPr>
            <w:r>
              <w:rPr>
                <w:rFonts w:cs="Arial"/>
                <w:b/>
                <w:szCs w:val="20"/>
              </w:rPr>
              <w:t>Proposer</w:t>
            </w:r>
            <w:r w:rsidR="008A7EE7">
              <w:rPr>
                <w:rFonts w:cs="Arial"/>
                <w:b/>
                <w:szCs w:val="20"/>
              </w:rPr>
              <w:t>s</w:t>
            </w:r>
            <w:r>
              <w:rPr>
                <w:rFonts w:cs="Arial"/>
                <w:b/>
                <w:szCs w:val="20"/>
              </w:rPr>
              <w:t xml:space="preserve">: </w:t>
            </w:r>
            <w:r>
              <w:rPr>
                <w:rFonts w:cs="Arial"/>
                <w:szCs w:val="20"/>
              </w:rPr>
              <w:t xml:space="preserve"> </w:t>
            </w:r>
            <w:r w:rsidR="003C17A6" w:rsidRPr="003C17A6">
              <w:rPr>
                <w:color w:val="FF0000"/>
                <w:sz w:val="22"/>
              </w:rPr>
              <w:t xml:space="preserve"> </w:t>
            </w:r>
          </w:p>
          <w:p w14:paraId="7EE7BC16" w14:textId="14597440" w:rsidR="003C17A6" w:rsidRPr="008A7EE7" w:rsidRDefault="00B1642B" w:rsidP="003C17A6">
            <w:pPr>
              <w:rPr>
                <w:szCs w:val="24"/>
              </w:rPr>
            </w:pPr>
            <w:sdt>
              <w:sdtPr>
                <w:rPr>
                  <w:color w:val="FF0000"/>
                  <w:sz w:val="22"/>
                </w:rPr>
                <w:alias w:val="Insert text"/>
                <w:tag w:val="Insert text"/>
                <w:id w:val="-1790201705"/>
                <w:placeholder>
                  <w:docPart w:val="DF91573AA97344789602E88D48AE3C19"/>
                </w:placeholder>
              </w:sdtPr>
              <w:sdtEndPr>
                <w:rPr>
                  <w:color w:val="auto"/>
                  <w:sz w:val="24"/>
                  <w:szCs w:val="24"/>
                </w:rPr>
              </w:sdtEndPr>
              <w:sdtContent>
                <w:r w:rsidR="003C17A6" w:rsidRPr="008A7EE7">
                  <w:rPr>
                    <w:szCs w:val="24"/>
                  </w:rPr>
                  <w:t>Sade Adenola / Tony Johnson</w:t>
                </w:r>
              </w:sdtContent>
            </w:sdt>
          </w:p>
          <w:sdt>
            <w:sdtPr>
              <w:rPr>
                <w:sz w:val="22"/>
              </w:rPr>
              <w:alias w:val="Insert text"/>
              <w:tag w:val="Insert text"/>
              <w:id w:val="-1488937454"/>
              <w:placeholder>
                <w:docPart w:val="0B3886DC5EB64A989240EFA090B3B6FF"/>
              </w:placeholder>
            </w:sdtPr>
            <w:sdtEndPr/>
            <w:sdtContent>
              <w:p w14:paraId="1B279EA4" w14:textId="77777777" w:rsidR="003C17A6" w:rsidRPr="003C17A6" w:rsidRDefault="00B1642B" w:rsidP="003C17A6">
                <w:pPr>
                  <w:spacing w:after="160"/>
                  <w:rPr>
                    <w:sz w:val="22"/>
                  </w:rPr>
                </w:pPr>
                <w:hyperlink r:id="rId15" w:history="1">
                  <w:r w:rsidR="003C17A6" w:rsidRPr="003C17A6">
                    <w:rPr>
                      <w:color w:val="0000FF"/>
                      <w:sz w:val="22"/>
                      <w:u w:val="single"/>
                    </w:rPr>
                    <w:t>Sade.adenola@nationalgrideso.com</w:t>
                  </w:r>
                </w:hyperlink>
                <w:r w:rsidR="003C17A6" w:rsidRPr="003C17A6">
                  <w:rPr>
                    <w:sz w:val="22"/>
                  </w:rPr>
                  <w:t xml:space="preserve"> /</w:t>
                </w:r>
                <w:hyperlink r:id="rId16" w:history="1">
                  <w:r w:rsidR="003C17A6" w:rsidRPr="003C17A6">
                    <w:rPr>
                      <w:color w:val="0000FF"/>
                      <w:sz w:val="22"/>
                      <w:u w:val="single"/>
                    </w:rPr>
                    <w:t>antony.johnson@nationalgrideso.com</w:t>
                  </w:r>
                </w:hyperlink>
                <w:r w:rsidR="003C17A6" w:rsidRPr="003C17A6">
                  <w:rPr>
                    <w:sz w:val="22"/>
                  </w:rPr>
                  <w:t xml:space="preserve"> </w:t>
                </w:r>
              </w:p>
            </w:sdtContent>
          </w:sdt>
          <w:p w14:paraId="7EBA2A8F" w14:textId="59FDBCCA" w:rsidR="00A03471" w:rsidRPr="005603D9" w:rsidRDefault="003C17A6" w:rsidP="003C17A6">
            <w:r w:rsidRPr="003C17A6">
              <w:rPr>
                <w:sz w:val="22"/>
              </w:rPr>
              <w:t>07748180789</w:t>
            </w:r>
          </w:p>
        </w:tc>
        <w:tc>
          <w:tcPr>
            <w:tcW w:w="3544" w:type="dxa"/>
            <w:shd w:val="clear" w:color="auto" w:fill="FFFFFF" w:themeFill="background1"/>
          </w:tcPr>
          <w:p w14:paraId="63F8037B" w14:textId="37F38008" w:rsidR="00DF6D80" w:rsidRPr="00DF6D80" w:rsidRDefault="00A03471" w:rsidP="00DF6D80">
            <w:pPr>
              <w:rPr>
                <w:rFonts w:cs="Arial"/>
                <w:szCs w:val="20"/>
              </w:rPr>
            </w:pPr>
            <w:r>
              <w:rPr>
                <w:rFonts w:cs="Arial"/>
                <w:b/>
                <w:szCs w:val="20"/>
              </w:rPr>
              <w:t>Code Administrator</w:t>
            </w:r>
            <w:r>
              <w:rPr>
                <w:rFonts w:cs="Arial"/>
                <w:szCs w:val="20"/>
              </w:rPr>
              <w:t xml:space="preserve"> </w:t>
            </w:r>
            <w:r>
              <w:rPr>
                <w:rFonts w:cs="Arial"/>
                <w:b/>
                <w:szCs w:val="20"/>
              </w:rPr>
              <w:t>Chair</w:t>
            </w:r>
            <w:r>
              <w:rPr>
                <w:rFonts w:cs="Arial"/>
                <w:szCs w:val="20"/>
              </w:rPr>
              <w:t>:</w:t>
            </w:r>
          </w:p>
          <w:p w14:paraId="4096B9AD" w14:textId="1E9C0EFF" w:rsidR="00DF6D80" w:rsidRPr="008A7EE7" w:rsidRDefault="00B1642B" w:rsidP="00DF6D80">
            <w:pPr>
              <w:rPr>
                <w:szCs w:val="24"/>
              </w:rPr>
            </w:pPr>
            <w:sdt>
              <w:sdtPr>
                <w:rPr>
                  <w:sz w:val="22"/>
                </w:rPr>
                <w:alias w:val="Insert text"/>
                <w:tag w:val="Insert text"/>
                <w:id w:val="364340973"/>
                <w:placeholder>
                  <w:docPart w:val="FA609439FE6F456984B2546C82FD2DC2"/>
                </w:placeholder>
              </w:sdtPr>
              <w:sdtEndPr>
                <w:rPr>
                  <w:sz w:val="24"/>
                  <w:szCs w:val="24"/>
                </w:rPr>
              </w:sdtEndPr>
              <w:sdtContent>
                <w:r w:rsidR="00DF6D80" w:rsidRPr="008A7EE7">
                  <w:rPr>
                    <w:szCs w:val="24"/>
                  </w:rPr>
                  <w:t>Banke John-Okwesa</w:t>
                </w:r>
              </w:sdtContent>
            </w:sdt>
          </w:p>
          <w:p w14:paraId="715E08DF" w14:textId="77777777" w:rsidR="00DF6D80" w:rsidRPr="00DF6D80" w:rsidRDefault="00B1642B" w:rsidP="00DF6D80">
            <w:pPr>
              <w:spacing w:after="160"/>
              <w:rPr>
                <w:sz w:val="22"/>
              </w:rPr>
            </w:pPr>
            <w:hyperlink r:id="rId17" w:history="1">
              <w:r w:rsidR="00DF6D80" w:rsidRPr="00DF6D80">
                <w:rPr>
                  <w:color w:val="0000FF"/>
                  <w:sz w:val="22"/>
                  <w:u w:val="single"/>
                </w:rPr>
                <w:t>Banke.john-okwesa@nationalgrideso.com</w:t>
              </w:r>
            </w:hyperlink>
          </w:p>
          <w:p w14:paraId="326BF1D7" w14:textId="3F8749D9" w:rsidR="00A03471" w:rsidRPr="005603D9" w:rsidRDefault="00DF6D80" w:rsidP="00DF6D80">
            <w:r w:rsidRPr="00DF6D80">
              <w:rPr>
                <w:sz w:val="22"/>
              </w:rPr>
              <w:t>07929716301</w:t>
            </w:r>
          </w:p>
        </w:tc>
      </w:tr>
      <w:tr w:rsidR="00A03471" w:rsidRPr="005603D9" w14:paraId="26427A46" w14:textId="77777777" w:rsidTr="00DF6D80">
        <w:trPr>
          <w:trHeight w:val="938"/>
        </w:trPr>
        <w:tc>
          <w:tcPr>
            <w:tcW w:w="2268" w:type="dxa"/>
            <w:shd w:val="clear" w:color="auto" w:fill="FFFFFF" w:themeFill="background1"/>
          </w:tcPr>
          <w:p w14:paraId="3F569785" w14:textId="77777777" w:rsidR="00A03471" w:rsidRPr="005603D9" w:rsidRDefault="00A03471" w:rsidP="00A03471">
            <w:pPr>
              <w:rPr>
                <w:b/>
              </w:rPr>
            </w:pPr>
            <w:r>
              <w:rPr>
                <w:rFonts w:cs="Arial"/>
                <w:b/>
                <w:noProof/>
                <w:lang w:val="en-US"/>
              </w:rPr>
              <w:t>How do I respond?</w:t>
            </w:r>
          </w:p>
        </w:tc>
        <w:tc>
          <w:tcPr>
            <w:tcW w:w="7508" w:type="dxa"/>
            <w:gridSpan w:val="3"/>
            <w:shd w:val="clear" w:color="auto" w:fill="FFFFFF" w:themeFill="background1"/>
          </w:tcPr>
          <w:p w14:paraId="77FFAAA5" w14:textId="4620A0B4" w:rsidR="00A03471" w:rsidRDefault="00A03471" w:rsidP="00A03471">
            <w:pPr>
              <w:tabs>
                <w:tab w:val="left" w:pos="1650"/>
              </w:tabs>
              <w:rPr>
                <w:rFonts w:cs="Arial"/>
                <w:b/>
                <w:szCs w:val="20"/>
              </w:rPr>
            </w:pPr>
            <w:r>
              <w:rPr>
                <w:rFonts w:cs="Arial"/>
              </w:rPr>
              <w:t xml:space="preserve">Send your response proforma </w:t>
            </w:r>
            <w:r w:rsidRPr="00EA3133">
              <w:rPr>
                <w:rFonts w:cs="Arial"/>
              </w:rPr>
              <w:t>to</w:t>
            </w:r>
            <w:r w:rsidRPr="00EA3133">
              <w:rPr>
                <w:rStyle w:val="Hyperlink"/>
                <w:rFonts w:cs="Arial"/>
              </w:rPr>
              <w:t xml:space="preserve"> </w:t>
            </w:r>
            <w:hyperlink r:id="rId18" w:history="1">
              <w:r w:rsidRPr="00EA3133">
                <w:rPr>
                  <w:rStyle w:val="Hyperlink"/>
                  <w:rFonts w:cs="Arial"/>
                </w:rPr>
                <w:t>grid.code@nationalgrideso.com</w:t>
              </w:r>
            </w:hyperlink>
            <w:r w:rsidR="00DE459C" w:rsidRPr="00DE459C">
              <w:rPr>
                <w:rStyle w:val="Hyperlink"/>
                <w:rFonts w:cs="Arial"/>
                <w:u w:val="none"/>
              </w:rPr>
              <w:t xml:space="preserve"> </w:t>
            </w:r>
            <w:r w:rsidRPr="00EA3133">
              <w:rPr>
                <w:rFonts w:cs="Arial"/>
                <w:b/>
              </w:rPr>
              <w:t xml:space="preserve">by </w:t>
            </w:r>
            <w:r>
              <w:rPr>
                <w:rFonts w:cs="Arial"/>
                <w:b/>
                <w:highlight w:val="yellow"/>
              </w:rPr>
              <w:t xml:space="preserve">5pm on </w:t>
            </w:r>
            <w:r w:rsidR="001D239B">
              <w:rPr>
                <w:rFonts w:cs="Arial"/>
                <w:b/>
                <w:highlight w:val="yellow"/>
              </w:rPr>
              <w:t>09 Decembe</w:t>
            </w:r>
            <w:r w:rsidR="001D239B" w:rsidRPr="001D239B">
              <w:rPr>
                <w:rFonts w:cs="Arial"/>
                <w:b/>
                <w:highlight w:val="yellow"/>
              </w:rPr>
              <w:t>r 2022</w:t>
            </w:r>
          </w:p>
        </w:tc>
      </w:tr>
    </w:tbl>
    <w:p w14:paraId="096FBF67" w14:textId="74A5A9B8" w:rsidR="005E262E" w:rsidRDefault="005E262E">
      <w:pPr>
        <w:spacing w:after="160"/>
        <w:rPr>
          <w:rFonts w:asciiTheme="majorHAnsi" w:eastAsiaTheme="majorEastAsia" w:hAnsiTheme="majorHAnsi" w:cstheme="majorBidi"/>
          <w:b/>
          <w:color w:val="FFFFFF" w:themeColor="background1"/>
          <w:sz w:val="28"/>
          <w:szCs w:val="32"/>
        </w:rPr>
      </w:pPr>
      <w:bookmarkStart w:id="5" w:name="_Executive_Summary"/>
      <w:bookmarkStart w:id="6" w:name="_Workgroup_Consultation_Introduction"/>
      <w:bookmarkEnd w:id="5"/>
      <w:bookmarkEnd w:id="6"/>
    </w:p>
    <w:p w14:paraId="1F0E8F0A" w14:textId="77777777" w:rsidR="009A206C" w:rsidRDefault="009A206C" w:rsidP="009A206C">
      <w:pPr>
        <w:pStyle w:val="Heading1"/>
      </w:pPr>
      <w:bookmarkStart w:id="7" w:name="_Toc116025736"/>
      <w:r>
        <w:lastRenderedPageBreak/>
        <w:t>Contents</w:t>
      </w:r>
      <w:bookmarkEnd w:id="7"/>
    </w:p>
    <w:p w14:paraId="0C922417" w14:textId="77777777" w:rsidR="009A206C" w:rsidRPr="009A206C" w:rsidRDefault="009A206C" w:rsidP="009A206C"/>
    <w:p w14:paraId="0074A375" w14:textId="766E71B4" w:rsidR="00FF32E5" w:rsidRDefault="005603D9">
      <w:pPr>
        <w:pStyle w:val="TOC1"/>
        <w:rPr>
          <w:rFonts w:eastAsiaTheme="minorEastAsia"/>
          <w:b w:val="0"/>
          <w:noProof/>
          <w:sz w:val="22"/>
          <w:lang w:eastAsia="en-GB"/>
        </w:rPr>
      </w:pPr>
      <w:r>
        <w:fldChar w:fldCharType="begin"/>
      </w:r>
      <w:r>
        <w:instrText xml:space="preserve"> TOC \o "1-3" \h \z \u </w:instrText>
      </w:r>
      <w:r>
        <w:fldChar w:fldCharType="separate"/>
      </w:r>
      <w:hyperlink w:anchor="_Toc116025736" w:history="1">
        <w:r w:rsidR="00FF32E5" w:rsidRPr="00CE38A7">
          <w:rPr>
            <w:rStyle w:val="Hyperlink"/>
            <w:noProof/>
          </w:rPr>
          <w:t>Contents</w:t>
        </w:r>
        <w:r w:rsidR="00FF32E5">
          <w:rPr>
            <w:noProof/>
            <w:webHidden/>
          </w:rPr>
          <w:tab/>
        </w:r>
        <w:r w:rsidR="00FF32E5">
          <w:rPr>
            <w:noProof/>
            <w:webHidden/>
          </w:rPr>
          <w:fldChar w:fldCharType="begin"/>
        </w:r>
        <w:r w:rsidR="00FF32E5">
          <w:rPr>
            <w:noProof/>
            <w:webHidden/>
          </w:rPr>
          <w:instrText xml:space="preserve"> PAGEREF _Toc116025736 \h </w:instrText>
        </w:r>
        <w:r w:rsidR="00FF32E5">
          <w:rPr>
            <w:noProof/>
            <w:webHidden/>
          </w:rPr>
        </w:r>
        <w:r w:rsidR="00FF32E5">
          <w:rPr>
            <w:noProof/>
            <w:webHidden/>
          </w:rPr>
          <w:fldChar w:fldCharType="separate"/>
        </w:r>
        <w:r w:rsidR="006A013B">
          <w:rPr>
            <w:noProof/>
            <w:webHidden/>
          </w:rPr>
          <w:t>2</w:t>
        </w:r>
        <w:r w:rsidR="00FF32E5">
          <w:rPr>
            <w:noProof/>
            <w:webHidden/>
          </w:rPr>
          <w:fldChar w:fldCharType="end"/>
        </w:r>
      </w:hyperlink>
    </w:p>
    <w:p w14:paraId="15AF73BB" w14:textId="38B235C8" w:rsidR="00FF32E5" w:rsidRDefault="00B1642B">
      <w:pPr>
        <w:pStyle w:val="TOC1"/>
        <w:rPr>
          <w:rFonts w:eastAsiaTheme="minorEastAsia"/>
          <w:b w:val="0"/>
          <w:noProof/>
          <w:sz w:val="22"/>
          <w:lang w:eastAsia="en-GB"/>
        </w:rPr>
      </w:pPr>
      <w:hyperlink w:anchor="_Toc116025737" w:history="1">
        <w:r w:rsidR="00FF32E5" w:rsidRPr="00CE38A7">
          <w:rPr>
            <w:rStyle w:val="Hyperlink"/>
            <w:noProof/>
          </w:rPr>
          <w:t>Executive summary</w:t>
        </w:r>
        <w:r w:rsidR="00FF32E5">
          <w:rPr>
            <w:noProof/>
            <w:webHidden/>
          </w:rPr>
          <w:tab/>
        </w:r>
        <w:r w:rsidR="00FF32E5">
          <w:rPr>
            <w:noProof/>
            <w:webHidden/>
          </w:rPr>
          <w:fldChar w:fldCharType="begin"/>
        </w:r>
        <w:r w:rsidR="00FF32E5">
          <w:rPr>
            <w:noProof/>
            <w:webHidden/>
          </w:rPr>
          <w:instrText xml:space="preserve"> PAGEREF _Toc116025737 \h </w:instrText>
        </w:r>
        <w:r w:rsidR="00FF32E5">
          <w:rPr>
            <w:noProof/>
            <w:webHidden/>
          </w:rPr>
        </w:r>
        <w:r w:rsidR="00FF32E5">
          <w:rPr>
            <w:noProof/>
            <w:webHidden/>
          </w:rPr>
          <w:fldChar w:fldCharType="separate"/>
        </w:r>
        <w:r w:rsidR="006A013B">
          <w:rPr>
            <w:noProof/>
            <w:webHidden/>
          </w:rPr>
          <w:t>3</w:t>
        </w:r>
        <w:r w:rsidR="00FF32E5">
          <w:rPr>
            <w:noProof/>
            <w:webHidden/>
          </w:rPr>
          <w:fldChar w:fldCharType="end"/>
        </w:r>
      </w:hyperlink>
    </w:p>
    <w:p w14:paraId="06F79791" w14:textId="753A1D0E" w:rsidR="00FF32E5" w:rsidRDefault="00B1642B">
      <w:pPr>
        <w:pStyle w:val="TOC1"/>
        <w:rPr>
          <w:rFonts w:eastAsiaTheme="minorEastAsia"/>
          <w:b w:val="0"/>
          <w:noProof/>
          <w:sz w:val="22"/>
          <w:lang w:eastAsia="en-GB"/>
        </w:rPr>
      </w:pPr>
      <w:hyperlink w:anchor="_Toc116025738" w:history="1">
        <w:r w:rsidR="00FF32E5" w:rsidRPr="00CE38A7">
          <w:rPr>
            <w:rStyle w:val="Hyperlink"/>
            <w:noProof/>
          </w:rPr>
          <w:t>What is the issue?</w:t>
        </w:r>
        <w:r w:rsidR="00FF32E5">
          <w:rPr>
            <w:noProof/>
            <w:webHidden/>
          </w:rPr>
          <w:tab/>
        </w:r>
        <w:r w:rsidR="00FF32E5">
          <w:rPr>
            <w:noProof/>
            <w:webHidden/>
          </w:rPr>
          <w:fldChar w:fldCharType="begin"/>
        </w:r>
        <w:r w:rsidR="00FF32E5">
          <w:rPr>
            <w:noProof/>
            <w:webHidden/>
          </w:rPr>
          <w:instrText xml:space="preserve"> PAGEREF _Toc116025738 \h </w:instrText>
        </w:r>
        <w:r w:rsidR="00FF32E5">
          <w:rPr>
            <w:noProof/>
            <w:webHidden/>
          </w:rPr>
        </w:r>
        <w:r w:rsidR="00FF32E5">
          <w:rPr>
            <w:noProof/>
            <w:webHidden/>
          </w:rPr>
          <w:fldChar w:fldCharType="separate"/>
        </w:r>
        <w:r w:rsidR="006A013B">
          <w:rPr>
            <w:noProof/>
            <w:webHidden/>
          </w:rPr>
          <w:t>4</w:t>
        </w:r>
        <w:r w:rsidR="00FF32E5">
          <w:rPr>
            <w:noProof/>
            <w:webHidden/>
          </w:rPr>
          <w:fldChar w:fldCharType="end"/>
        </w:r>
      </w:hyperlink>
    </w:p>
    <w:p w14:paraId="637E515B" w14:textId="4198EB1C" w:rsidR="00FF32E5" w:rsidRDefault="00B1642B">
      <w:pPr>
        <w:pStyle w:val="TOC2"/>
        <w:tabs>
          <w:tab w:val="right" w:leader="dot" w:pos="9486"/>
        </w:tabs>
        <w:rPr>
          <w:rFonts w:eastAsiaTheme="minorEastAsia"/>
          <w:noProof/>
          <w:sz w:val="22"/>
          <w:lang w:eastAsia="en-GB"/>
        </w:rPr>
      </w:pPr>
      <w:hyperlink w:anchor="_Toc116025739" w:history="1">
        <w:r w:rsidR="00FF32E5" w:rsidRPr="00CE38A7">
          <w:rPr>
            <w:rStyle w:val="Hyperlink"/>
            <w:noProof/>
          </w:rPr>
          <w:t>Why change?</w:t>
        </w:r>
        <w:r w:rsidR="00FF32E5">
          <w:rPr>
            <w:noProof/>
            <w:webHidden/>
          </w:rPr>
          <w:tab/>
        </w:r>
        <w:r w:rsidR="00FF32E5">
          <w:rPr>
            <w:noProof/>
            <w:webHidden/>
          </w:rPr>
          <w:fldChar w:fldCharType="begin"/>
        </w:r>
        <w:r w:rsidR="00FF32E5">
          <w:rPr>
            <w:noProof/>
            <w:webHidden/>
          </w:rPr>
          <w:instrText xml:space="preserve"> PAGEREF _Toc116025739 \h </w:instrText>
        </w:r>
        <w:r w:rsidR="00FF32E5">
          <w:rPr>
            <w:noProof/>
            <w:webHidden/>
          </w:rPr>
        </w:r>
        <w:r w:rsidR="00FF32E5">
          <w:rPr>
            <w:noProof/>
            <w:webHidden/>
          </w:rPr>
          <w:fldChar w:fldCharType="separate"/>
        </w:r>
        <w:r w:rsidR="006A013B">
          <w:rPr>
            <w:noProof/>
            <w:webHidden/>
          </w:rPr>
          <w:t>4</w:t>
        </w:r>
        <w:r w:rsidR="00FF32E5">
          <w:rPr>
            <w:noProof/>
            <w:webHidden/>
          </w:rPr>
          <w:fldChar w:fldCharType="end"/>
        </w:r>
      </w:hyperlink>
    </w:p>
    <w:p w14:paraId="0003F0AF" w14:textId="3581ADA6" w:rsidR="00FF32E5" w:rsidRDefault="00B1642B">
      <w:pPr>
        <w:pStyle w:val="TOC1"/>
        <w:rPr>
          <w:rFonts w:eastAsiaTheme="minorEastAsia"/>
          <w:b w:val="0"/>
          <w:noProof/>
          <w:sz w:val="22"/>
          <w:lang w:eastAsia="en-GB"/>
        </w:rPr>
      </w:pPr>
      <w:hyperlink w:anchor="_Toc116025740" w:history="1">
        <w:r w:rsidR="00FF32E5" w:rsidRPr="00CE38A7">
          <w:rPr>
            <w:rStyle w:val="Hyperlink"/>
            <w:noProof/>
          </w:rPr>
          <w:t>What is the solution?</w:t>
        </w:r>
        <w:r w:rsidR="00FF32E5">
          <w:rPr>
            <w:noProof/>
            <w:webHidden/>
          </w:rPr>
          <w:tab/>
        </w:r>
        <w:r w:rsidR="00FF32E5">
          <w:rPr>
            <w:noProof/>
            <w:webHidden/>
          </w:rPr>
          <w:fldChar w:fldCharType="begin"/>
        </w:r>
        <w:r w:rsidR="00FF32E5">
          <w:rPr>
            <w:noProof/>
            <w:webHidden/>
          </w:rPr>
          <w:instrText xml:space="preserve"> PAGEREF _Toc116025740 \h </w:instrText>
        </w:r>
        <w:r w:rsidR="00FF32E5">
          <w:rPr>
            <w:noProof/>
            <w:webHidden/>
          </w:rPr>
        </w:r>
        <w:r w:rsidR="00FF32E5">
          <w:rPr>
            <w:noProof/>
            <w:webHidden/>
          </w:rPr>
          <w:fldChar w:fldCharType="separate"/>
        </w:r>
        <w:r w:rsidR="006A013B">
          <w:rPr>
            <w:noProof/>
            <w:webHidden/>
          </w:rPr>
          <w:t>5</w:t>
        </w:r>
        <w:r w:rsidR="00FF32E5">
          <w:rPr>
            <w:noProof/>
            <w:webHidden/>
          </w:rPr>
          <w:fldChar w:fldCharType="end"/>
        </w:r>
      </w:hyperlink>
    </w:p>
    <w:p w14:paraId="3235127C" w14:textId="61BC3D54" w:rsidR="00FF32E5" w:rsidRDefault="00B1642B">
      <w:pPr>
        <w:pStyle w:val="TOC2"/>
        <w:tabs>
          <w:tab w:val="right" w:leader="dot" w:pos="9486"/>
        </w:tabs>
        <w:rPr>
          <w:rFonts w:eastAsiaTheme="minorEastAsia"/>
          <w:noProof/>
          <w:sz w:val="22"/>
          <w:lang w:eastAsia="en-GB"/>
        </w:rPr>
      </w:pPr>
      <w:hyperlink w:anchor="_Toc116025741" w:history="1">
        <w:r w:rsidR="00FF32E5" w:rsidRPr="00CE38A7">
          <w:rPr>
            <w:rStyle w:val="Hyperlink"/>
            <w:noProof/>
          </w:rPr>
          <w:t>Proposer’s solution</w:t>
        </w:r>
        <w:r w:rsidR="00FF32E5">
          <w:rPr>
            <w:noProof/>
            <w:webHidden/>
          </w:rPr>
          <w:tab/>
        </w:r>
        <w:r w:rsidR="00FF32E5">
          <w:rPr>
            <w:noProof/>
            <w:webHidden/>
          </w:rPr>
          <w:fldChar w:fldCharType="begin"/>
        </w:r>
        <w:r w:rsidR="00FF32E5">
          <w:rPr>
            <w:noProof/>
            <w:webHidden/>
          </w:rPr>
          <w:instrText xml:space="preserve"> PAGEREF _Toc116025741 \h </w:instrText>
        </w:r>
        <w:r w:rsidR="00FF32E5">
          <w:rPr>
            <w:noProof/>
            <w:webHidden/>
          </w:rPr>
        </w:r>
        <w:r w:rsidR="00FF32E5">
          <w:rPr>
            <w:noProof/>
            <w:webHidden/>
          </w:rPr>
          <w:fldChar w:fldCharType="separate"/>
        </w:r>
        <w:r w:rsidR="006A013B">
          <w:rPr>
            <w:noProof/>
            <w:webHidden/>
          </w:rPr>
          <w:t>5</w:t>
        </w:r>
        <w:r w:rsidR="00FF32E5">
          <w:rPr>
            <w:noProof/>
            <w:webHidden/>
          </w:rPr>
          <w:fldChar w:fldCharType="end"/>
        </w:r>
      </w:hyperlink>
    </w:p>
    <w:p w14:paraId="3912FFA2" w14:textId="782DEBC8" w:rsidR="00FF32E5" w:rsidRDefault="00B1642B">
      <w:pPr>
        <w:pStyle w:val="TOC1"/>
        <w:rPr>
          <w:rFonts w:eastAsiaTheme="minorEastAsia"/>
          <w:b w:val="0"/>
          <w:noProof/>
          <w:sz w:val="22"/>
          <w:lang w:eastAsia="en-GB"/>
        </w:rPr>
      </w:pPr>
      <w:hyperlink w:anchor="_Toc116025742" w:history="1">
        <w:r w:rsidR="00FF32E5" w:rsidRPr="00CE38A7">
          <w:rPr>
            <w:rStyle w:val="Hyperlink"/>
            <w:noProof/>
          </w:rPr>
          <w:t>Workgroup considerations</w:t>
        </w:r>
        <w:r w:rsidR="00FF32E5">
          <w:rPr>
            <w:noProof/>
            <w:webHidden/>
          </w:rPr>
          <w:tab/>
        </w:r>
        <w:r w:rsidR="00FF32E5">
          <w:rPr>
            <w:noProof/>
            <w:webHidden/>
          </w:rPr>
          <w:fldChar w:fldCharType="begin"/>
        </w:r>
        <w:r w:rsidR="00FF32E5">
          <w:rPr>
            <w:noProof/>
            <w:webHidden/>
          </w:rPr>
          <w:instrText xml:space="preserve"> PAGEREF _Toc116025742 \h </w:instrText>
        </w:r>
        <w:r w:rsidR="00FF32E5">
          <w:rPr>
            <w:noProof/>
            <w:webHidden/>
          </w:rPr>
        </w:r>
        <w:r w:rsidR="00FF32E5">
          <w:rPr>
            <w:noProof/>
            <w:webHidden/>
          </w:rPr>
          <w:fldChar w:fldCharType="separate"/>
        </w:r>
        <w:r w:rsidR="006A013B">
          <w:rPr>
            <w:noProof/>
            <w:webHidden/>
          </w:rPr>
          <w:t>5</w:t>
        </w:r>
        <w:r w:rsidR="00FF32E5">
          <w:rPr>
            <w:noProof/>
            <w:webHidden/>
          </w:rPr>
          <w:fldChar w:fldCharType="end"/>
        </w:r>
      </w:hyperlink>
    </w:p>
    <w:p w14:paraId="28E5B053" w14:textId="6F776380" w:rsidR="00FF32E5" w:rsidRDefault="00B1642B">
      <w:pPr>
        <w:pStyle w:val="TOC2"/>
        <w:tabs>
          <w:tab w:val="right" w:leader="dot" w:pos="9486"/>
        </w:tabs>
        <w:rPr>
          <w:rFonts w:eastAsiaTheme="minorEastAsia"/>
          <w:noProof/>
          <w:sz w:val="22"/>
          <w:lang w:eastAsia="en-GB"/>
        </w:rPr>
      </w:pPr>
      <w:hyperlink w:anchor="_Toc116025743" w:history="1">
        <w:r w:rsidR="00FF32E5" w:rsidRPr="00CE38A7">
          <w:rPr>
            <w:rStyle w:val="Hyperlink"/>
            <w:noProof/>
          </w:rPr>
          <w:t>Draft legal text</w:t>
        </w:r>
        <w:r w:rsidR="00FF32E5">
          <w:rPr>
            <w:noProof/>
            <w:webHidden/>
          </w:rPr>
          <w:tab/>
        </w:r>
        <w:r w:rsidR="00FF32E5">
          <w:rPr>
            <w:noProof/>
            <w:webHidden/>
          </w:rPr>
          <w:fldChar w:fldCharType="begin"/>
        </w:r>
        <w:r w:rsidR="00FF32E5">
          <w:rPr>
            <w:noProof/>
            <w:webHidden/>
          </w:rPr>
          <w:instrText xml:space="preserve"> PAGEREF _Toc116025743 \h </w:instrText>
        </w:r>
        <w:r w:rsidR="00FF32E5">
          <w:rPr>
            <w:noProof/>
            <w:webHidden/>
          </w:rPr>
        </w:r>
        <w:r w:rsidR="00FF32E5">
          <w:rPr>
            <w:noProof/>
            <w:webHidden/>
          </w:rPr>
          <w:fldChar w:fldCharType="separate"/>
        </w:r>
        <w:r w:rsidR="006A013B">
          <w:rPr>
            <w:noProof/>
            <w:webHidden/>
          </w:rPr>
          <w:t>14</w:t>
        </w:r>
        <w:r w:rsidR="00FF32E5">
          <w:rPr>
            <w:noProof/>
            <w:webHidden/>
          </w:rPr>
          <w:fldChar w:fldCharType="end"/>
        </w:r>
      </w:hyperlink>
    </w:p>
    <w:p w14:paraId="0EAA2072" w14:textId="408EF296" w:rsidR="00FF32E5" w:rsidRDefault="00B1642B">
      <w:pPr>
        <w:pStyle w:val="TOC1"/>
        <w:rPr>
          <w:rFonts w:eastAsiaTheme="minorEastAsia"/>
          <w:b w:val="0"/>
          <w:noProof/>
          <w:sz w:val="22"/>
          <w:lang w:eastAsia="en-GB"/>
        </w:rPr>
      </w:pPr>
      <w:hyperlink w:anchor="_Toc116025744" w:history="1">
        <w:r w:rsidR="00FF32E5" w:rsidRPr="00CE38A7">
          <w:rPr>
            <w:rStyle w:val="Hyperlink"/>
            <w:noProof/>
          </w:rPr>
          <w:t>What is the impact of this change?</w:t>
        </w:r>
        <w:r w:rsidR="00FF32E5">
          <w:rPr>
            <w:noProof/>
            <w:webHidden/>
          </w:rPr>
          <w:tab/>
        </w:r>
        <w:r w:rsidR="00FF32E5">
          <w:rPr>
            <w:noProof/>
            <w:webHidden/>
          </w:rPr>
          <w:fldChar w:fldCharType="begin"/>
        </w:r>
        <w:r w:rsidR="00FF32E5">
          <w:rPr>
            <w:noProof/>
            <w:webHidden/>
          </w:rPr>
          <w:instrText xml:space="preserve"> PAGEREF _Toc116025744 \h </w:instrText>
        </w:r>
        <w:r w:rsidR="00FF32E5">
          <w:rPr>
            <w:noProof/>
            <w:webHidden/>
          </w:rPr>
        </w:r>
        <w:r w:rsidR="00FF32E5">
          <w:rPr>
            <w:noProof/>
            <w:webHidden/>
          </w:rPr>
          <w:fldChar w:fldCharType="separate"/>
        </w:r>
        <w:r w:rsidR="006A013B">
          <w:rPr>
            <w:noProof/>
            <w:webHidden/>
          </w:rPr>
          <w:t>15</w:t>
        </w:r>
        <w:r w:rsidR="00FF32E5">
          <w:rPr>
            <w:noProof/>
            <w:webHidden/>
          </w:rPr>
          <w:fldChar w:fldCharType="end"/>
        </w:r>
      </w:hyperlink>
    </w:p>
    <w:p w14:paraId="6C81F86A" w14:textId="7BEE38D1" w:rsidR="00FF32E5" w:rsidRDefault="00B1642B" w:rsidP="00BD6E7C">
      <w:pPr>
        <w:pStyle w:val="TOC2"/>
        <w:tabs>
          <w:tab w:val="right" w:leader="dot" w:pos="9486"/>
        </w:tabs>
        <w:rPr>
          <w:rFonts w:eastAsiaTheme="minorEastAsia"/>
          <w:noProof/>
          <w:sz w:val="22"/>
          <w:lang w:eastAsia="en-GB"/>
        </w:rPr>
      </w:pPr>
      <w:hyperlink w:anchor="_Toc116025745" w:history="1">
        <w:r w:rsidR="00FF32E5" w:rsidRPr="00CE38A7">
          <w:rPr>
            <w:rStyle w:val="Hyperlink"/>
            <w:noProof/>
          </w:rPr>
          <w:t>Proposer’s assessment against Code Objectives</w:t>
        </w:r>
        <w:r w:rsidR="00FF32E5">
          <w:rPr>
            <w:noProof/>
            <w:webHidden/>
          </w:rPr>
          <w:tab/>
        </w:r>
        <w:r w:rsidR="00FF32E5">
          <w:rPr>
            <w:noProof/>
            <w:webHidden/>
          </w:rPr>
          <w:fldChar w:fldCharType="begin"/>
        </w:r>
        <w:r w:rsidR="00FF32E5">
          <w:rPr>
            <w:noProof/>
            <w:webHidden/>
          </w:rPr>
          <w:instrText xml:space="preserve"> PAGEREF _Toc116025745 \h </w:instrText>
        </w:r>
        <w:r w:rsidR="00FF32E5">
          <w:rPr>
            <w:noProof/>
            <w:webHidden/>
          </w:rPr>
        </w:r>
        <w:r w:rsidR="00FF32E5">
          <w:rPr>
            <w:noProof/>
            <w:webHidden/>
          </w:rPr>
          <w:fldChar w:fldCharType="separate"/>
        </w:r>
        <w:r w:rsidR="006A013B">
          <w:rPr>
            <w:noProof/>
            <w:webHidden/>
          </w:rPr>
          <w:t>15</w:t>
        </w:r>
        <w:r w:rsidR="00FF32E5">
          <w:rPr>
            <w:noProof/>
            <w:webHidden/>
          </w:rPr>
          <w:fldChar w:fldCharType="end"/>
        </w:r>
      </w:hyperlink>
    </w:p>
    <w:p w14:paraId="5123F83D" w14:textId="010A8493" w:rsidR="00FF32E5" w:rsidRDefault="00B1642B">
      <w:pPr>
        <w:pStyle w:val="TOC1"/>
        <w:rPr>
          <w:rFonts w:eastAsiaTheme="minorEastAsia"/>
          <w:b w:val="0"/>
          <w:noProof/>
          <w:sz w:val="22"/>
          <w:lang w:eastAsia="en-GB"/>
        </w:rPr>
      </w:pPr>
      <w:hyperlink w:anchor="_Toc116025748" w:history="1">
        <w:r w:rsidR="00FF32E5" w:rsidRPr="00CE38A7">
          <w:rPr>
            <w:rStyle w:val="Hyperlink"/>
            <w:noProof/>
          </w:rPr>
          <w:t>When will this change take place?</w:t>
        </w:r>
        <w:r w:rsidR="00FF32E5">
          <w:rPr>
            <w:noProof/>
            <w:webHidden/>
          </w:rPr>
          <w:tab/>
        </w:r>
        <w:r w:rsidR="00FF32E5">
          <w:rPr>
            <w:noProof/>
            <w:webHidden/>
          </w:rPr>
          <w:fldChar w:fldCharType="begin"/>
        </w:r>
        <w:r w:rsidR="00FF32E5">
          <w:rPr>
            <w:noProof/>
            <w:webHidden/>
          </w:rPr>
          <w:instrText xml:space="preserve"> PAGEREF _Toc116025748 \h </w:instrText>
        </w:r>
        <w:r w:rsidR="00FF32E5">
          <w:rPr>
            <w:noProof/>
            <w:webHidden/>
          </w:rPr>
        </w:r>
        <w:r w:rsidR="00FF32E5">
          <w:rPr>
            <w:noProof/>
            <w:webHidden/>
          </w:rPr>
          <w:fldChar w:fldCharType="separate"/>
        </w:r>
        <w:r w:rsidR="006A013B">
          <w:rPr>
            <w:noProof/>
            <w:webHidden/>
          </w:rPr>
          <w:t>16</w:t>
        </w:r>
        <w:r w:rsidR="00FF32E5">
          <w:rPr>
            <w:noProof/>
            <w:webHidden/>
          </w:rPr>
          <w:fldChar w:fldCharType="end"/>
        </w:r>
      </w:hyperlink>
    </w:p>
    <w:p w14:paraId="7FE8DD1E" w14:textId="2D2F55A8" w:rsidR="00FF32E5" w:rsidRDefault="00B1642B" w:rsidP="00E319CD">
      <w:pPr>
        <w:pStyle w:val="TOC3"/>
        <w:tabs>
          <w:tab w:val="right" w:leader="dot" w:pos="9486"/>
        </w:tabs>
        <w:rPr>
          <w:rFonts w:eastAsiaTheme="minorEastAsia"/>
          <w:noProof/>
          <w:sz w:val="22"/>
          <w:lang w:eastAsia="en-GB"/>
        </w:rPr>
      </w:pPr>
      <w:hyperlink w:anchor="_Toc116025749" w:history="1">
        <w:r w:rsidR="00FF32E5" w:rsidRPr="00CE38A7">
          <w:rPr>
            <w:rStyle w:val="Hyperlink"/>
            <w:noProof/>
          </w:rPr>
          <w:t>Implementation date</w:t>
        </w:r>
        <w:r w:rsidR="00FF32E5">
          <w:rPr>
            <w:noProof/>
            <w:webHidden/>
          </w:rPr>
          <w:tab/>
        </w:r>
        <w:r w:rsidR="00FF32E5">
          <w:rPr>
            <w:noProof/>
            <w:webHidden/>
          </w:rPr>
          <w:fldChar w:fldCharType="begin"/>
        </w:r>
        <w:r w:rsidR="00FF32E5">
          <w:rPr>
            <w:noProof/>
            <w:webHidden/>
          </w:rPr>
          <w:instrText xml:space="preserve"> PAGEREF _Toc116025749 \h </w:instrText>
        </w:r>
        <w:r w:rsidR="00FF32E5">
          <w:rPr>
            <w:noProof/>
            <w:webHidden/>
          </w:rPr>
        </w:r>
        <w:r w:rsidR="00FF32E5">
          <w:rPr>
            <w:noProof/>
            <w:webHidden/>
          </w:rPr>
          <w:fldChar w:fldCharType="separate"/>
        </w:r>
        <w:r w:rsidR="006A013B">
          <w:rPr>
            <w:noProof/>
            <w:webHidden/>
          </w:rPr>
          <w:t>16</w:t>
        </w:r>
        <w:r w:rsidR="00FF32E5">
          <w:rPr>
            <w:noProof/>
            <w:webHidden/>
          </w:rPr>
          <w:fldChar w:fldCharType="end"/>
        </w:r>
      </w:hyperlink>
    </w:p>
    <w:p w14:paraId="2377CE66" w14:textId="7272C744" w:rsidR="00FF32E5" w:rsidRDefault="00B1642B">
      <w:pPr>
        <w:pStyle w:val="TOC3"/>
        <w:tabs>
          <w:tab w:val="right" w:leader="dot" w:pos="9486"/>
        </w:tabs>
        <w:rPr>
          <w:rFonts w:eastAsiaTheme="minorEastAsia"/>
          <w:noProof/>
          <w:sz w:val="22"/>
          <w:lang w:eastAsia="en-GB"/>
        </w:rPr>
      </w:pPr>
      <w:hyperlink w:anchor="_Toc116025751" w:history="1">
        <w:r w:rsidR="00FF32E5" w:rsidRPr="00CE38A7">
          <w:rPr>
            <w:rStyle w:val="Hyperlink"/>
            <w:noProof/>
          </w:rPr>
          <w:t>Implementation approach</w:t>
        </w:r>
        <w:r w:rsidR="00FF32E5">
          <w:rPr>
            <w:noProof/>
            <w:webHidden/>
          </w:rPr>
          <w:tab/>
        </w:r>
        <w:r w:rsidR="00FF32E5">
          <w:rPr>
            <w:noProof/>
            <w:webHidden/>
          </w:rPr>
          <w:fldChar w:fldCharType="begin"/>
        </w:r>
        <w:r w:rsidR="00FF32E5">
          <w:rPr>
            <w:noProof/>
            <w:webHidden/>
          </w:rPr>
          <w:instrText xml:space="preserve"> PAGEREF _Toc116025751 \h </w:instrText>
        </w:r>
        <w:r w:rsidR="00FF32E5">
          <w:rPr>
            <w:noProof/>
            <w:webHidden/>
          </w:rPr>
        </w:r>
        <w:r w:rsidR="00FF32E5">
          <w:rPr>
            <w:noProof/>
            <w:webHidden/>
          </w:rPr>
          <w:fldChar w:fldCharType="separate"/>
        </w:r>
        <w:r w:rsidR="006A013B">
          <w:rPr>
            <w:noProof/>
            <w:webHidden/>
          </w:rPr>
          <w:t>16</w:t>
        </w:r>
        <w:r w:rsidR="00FF32E5">
          <w:rPr>
            <w:noProof/>
            <w:webHidden/>
          </w:rPr>
          <w:fldChar w:fldCharType="end"/>
        </w:r>
      </w:hyperlink>
    </w:p>
    <w:p w14:paraId="4635D454" w14:textId="72823AA2" w:rsidR="00FF32E5" w:rsidRDefault="00B1642B">
      <w:pPr>
        <w:pStyle w:val="TOC1"/>
        <w:rPr>
          <w:rFonts w:eastAsiaTheme="minorEastAsia"/>
          <w:b w:val="0"/>
          <w:noProof/>
          <w:sz w:val="22"/>
          <w:lang w:eastAsia="en-GB"/>
        </w:rPr>
      </w:pPr>
      <w:hyperlink w:anchor="_Toc116025752" w:history="1">
        <w:r w:rsidR="00FF32E5" w:rsidRPr="00CE38A7">
          <w:rPr>
            <w:rStyle w:val="Hyperlink"/>
            <w:noProof/>
          </w:rPr>
          <w:t>Interactions</w:t>
        </w:r>
        <w:r w:rsidR="00FF32E5">
          <w:rPr>
            <w:noProof/>
            <w:webHidden/>
          </w:rPr>
          <w:tab/>
        </w:r>
        <w:r w:rsidR="00FF32E5">
          <w:rPr>
            <w:noProof/>
            <w:webHidden/>
          </w:rPr>
          <w:fldChar w:fldCharType="begin"/>
        </w:r>
        <w:r w:rsidR="00FF32E5">
          <w:rPr>
            <w:noProof/>
            <w:webHidden/>
          </w:rPr>
          <w:instrText xml:space="preserve"> PAGEREF _Toc116025752 \h </w:instrText>
        </w:r>
        <w:r w:rsidR="00FF32E5">
          <w:rPr>
            <w:noProof/>
            <w:webHidden/>
          </w:rPr>
        </w:r>
        <w:r w:rsidR="00FF32E5">
          <w:rPr>
            <w:noProof/>
            <w:webHidden/>
          </w:rPr>
          <w:fldChar w:fldCharType="separate"/>
        </w:r>
        <w:r w:rsidR="006A013B">
          <w:rPr>
            <w:noProof/>
            <w:webHidden/>
          </w:rPr>
          <w:t>17</w:t>
        </w:r>
        <w:r w:rsidR="00FF32E5">
          <w:rPr>
            <w:noProof/>
            <w:webHidden/>
          </w:rPr>
          <w:fldChar w:fldCharType="end"/>
        </w:r>
      </w:hyperlink>
    </w:p>
    <w:p w14:paraId="76F41D1F" w14:textId="50248337" w:rsidR="00FF32E5" w:rsidRPr="00E319CD" w:rsidRDefault="00B1642B" w:rsidP="00E319CD">
      <w:pPr>
        <w:pStyle w:val="TOC1"/>
        <w:rPr>
          <w:rFonts w:eastAsiaTheme="minorEastAsia"/>
          <w:b w:val="0"/>
          <w:noProof/>
          <w:sz w:val="22"/>
          <w:lang w:eastAsia="en-GB"/>
        </w:rPr>
      </w:pPr>
      <w:hyperlink w:anchor="_Toc116025753" w:history="1">
        <w:r w:rsidR="00FF32E5" w:rsidRPr="00CE38A7">
          <w:rPr>
            <w:rStyle w:val="Hyperlink"/>
            <w:noProof/>
          </w:rPr>
          <w:t>How to respond</w:t>
        </w:r>
        <w:r w:rsidR="00FF32E5">
          <w:rPr>
            <w:noProof/>
            <w:webHidden/>
          </w:rPr>
          <w:tab/>
        </w:r>
        <w:r w:rsidR="00FF32E5">
          <w:rPr>
            <w:noProof/>
            <w:webHidden/>
          </w:rPr>
          <w:fldChar w:fldCharType="begin"/>
        </w:r>
        <w:r w:rsidR="00FF32E5">
          <w:rPr>
            <w:noProof/>
            <w:webHidden/>
          </w:rPr>
          <w:instrText xml:space="preserve"> PAGEREF _Toc116025753 \h </w:instrText>
        </w:r>
        <w:r w:rsidR="00FF32E5">
          <w:rPr>
            <w:noProof/>
            <w:webHidden/>
          </w:rPr>
        </w:r>
        <w:r w:rsidR="00FF32E5">
          <w:rPr>
            <w:noProof/>
            <w:webHidden/>
          </w:rPr>
          <w:fldChar w:fldCharType="separate"/>
        </w:r>
        <w:r w:rsidR="006A013B">
          <w:rPr>
            <w:noProof/>
            <w:webHidden/>
          </w:rPr>
          <w:t>17</w:t>
        </w:r>
        <w:r w:rsidR="00FF32E5">
          <w:rPr>
            <w:noProof/>
            <w:webHidden/>
          </w:rPr>
          <w:fldChar w:fldCharType="end"/>
        </w:r>
      </w:hyperlink>
    </w:p>
    <w:p w14:paraId="0E0E1897" w14:textId="2FC7354D" w:rsidR="00FF32E5" w:rsidRDefault="00B1642B">
      <w:pPr>
        <w:pStyle w:val="TOC1"/>
        <w:rPr>
          <w:rFonts w:eastAsiaTheme="minorEastAsia"/>
          <w:b w:val="0"/>
          <w:noProof/>
          <w:sz w:val="22"/>
          <w:lang w:eastAsia="en-GB"/>
        </w:rPr>
      </w:pPr>
      <w:hyperlink w:anchor="_Toc116025756" w:history="1">
        <w:r w:rsidR="00FF32E5" w:rsidRPr="00CE38A7">
          <w:rPr>
            <w:rStyle w:val="Hyperlink"/>
            <w:noProof/>
          </w:rPr>
          <w:t>Acronyms, key terms and reference material</w:t>
        </w:r>
        <w:r w:rsidR="00FF32E5">
          <w:rPr>
            <w:noProof/>
            <w:webHidden/>
          </w:rPr>
          <w:tab/>
        </w:r>
        <w:r w:rsidR="00FF32E5">
          <w:rPr>
            <w:noProof/>
            <w:webHidden/>
          </w:rPr>
          <w:fldChar w:fldCharType="begin"/>
        </w:r>
        <w:r w:rsidR="00FF32E5">
          <w:rPr>
            <w:noProof/>
            <w:webHidden/>
          </w:rPr>
          <w:instrText xml:space="preserve"> PAGEREF _Toc116025756 \h </w:instrText>
        </w:r>
        <w:r w:rsidR="00FF32E5">
          <w:rPr>
            <w:noProof/>
            <w:webHidden/>
          </w:rPr>
        </w:r>
        <w:r w:rsidR="00FF32E5">
          <w:rPr>
            <w:noProof/>
            <w:webHidden/>
          </w:rPr>
          <w:fldChar w:fldCharType="separate"/>
        </w:r>
        <w:r w:rsidR="006A013B">
          <w:rPr>
            <w:noProof/>
            <w:webHidden/>
          </w:rPr>
          <w:t>18</w:t>
        </w:r>
        <w:r w:rsidR="00FF32E5">
          <w:rPr>
            <w:noProof/>
            <w:webHidden/>
          </w:rPr>
          <w:fldChar w:fldCharType="end"/>
        </w:r>
      </w:hyperlink>
    </w:p>
    <w:p w14:paraId="4DD202BD" w14:textId="309D043F" w:rsidR="00FF32E5" w:rsidRDefault="00B1642B">
      <w:pPr>
        <w:pStyle w:val="TOC3"/>
        <w:tabs>
          <w:tab w:val="right" w:leader="dot" w:pos="9486"/>
        </w:tabs>
        <w:rPr>
          <w:rFonts w:eastAsiaTheme="minorEastAsia"/>
          <w:noProof/>
          <w:sz w:val="22"/>
          <w:lang w:eastAsia="en-GB"/>
        </w:rPr>
      </w:pPr>
      <w:hyperlink w:anchor="_Toc116025757" w:history="1">
        <w:r w:rsidR="00FF32E5" w:rsidRPr="00CE38A7">
          <w:rPr>
            <w:rStyle w:val="Hyperlink"/>
            <w:noProof/>
          </w:rPr>
          <w:t>Reference material</w:t>
        </w:r>
        <w:r w:rsidR="00FF32E5">
          <w:rPr>
            <w:noProof/>
            <w:webHidden/>
          </w:rPr>
          <w:tab/>
        </w:r>
        <w:r w:rsidR="00FF32E5">
          <w:rPr>
            <w:noProof/>
            <w:webHidden/>
          </w:rPr>
          <w:fldChar w:fldCharType="begin"/>
        </w:r>
        <w:r w:rsidR="00FF32E5">
          <w:rPr>
            <w:noProof/>
            <w:webHidden/>
          </w:rPr>
          <w:instrText xml:space="preserve"> PAGEREF _Toc116025757 \h </w:instrText>
        </w:r>
        <w:r w:rsidR="00FF32E5">
          <w:rPr>
            <w:noProof/>
            <w:webHidden/>
          </w:rPr>
        </w:r>
        <w:r w:rsidR="00FF32E5">
          <w:rPr>
            <w:noProof/>
            <w:webHidden/>
          </w:rPr>
          <w:fldChar w:fldCharType="separate"/>
        </w:r>
        <w:r w:rsidR="006A013B">
          <w:rPr>
            <w:noProof/>
            <w:webHidden/>
          </w:rPr>
          <w:t>19</w:t>
        </w:r>
        <w:r w:rsidR="00FF32E5">
          <w:rPr>
            <w:noProof/>
            <w:webHidden/>
          </w:rPr>
          <w:fldChar w:fldCharType="end"/>
        </w:r>
      </w:hyperlink>
    </w:p>
    <w:p w14:paraId="0CBFFB1C" w14:textId="5334E5DB" w:rsidR="00FF32E5" w:rsidRDefault="00B1642B">
      <w:pPr>
        <w:pStyle w:val="TOC1"/>
        <w:rPr>
          <w:rFonts w:eastAsiaTheme="minorEastAsia"/>
          <w:b w:val="0"/>
          <w:noProof/>
          <w:sz w:val="22"/>
          <w:lang w:eastAsia="en-GB"/>
        </w:rPr>
      </w:pPr>
      <w:hyperlink w:anchor="_Toc116025758" w:history="1">
        <w:r w:rsidR="00FF32E5" w:rsidRPr="00CE38A7">
          <w:rPr>
            <w:rStyle w:val="Hyperlink"/>
            <w:noProof/>
          </w:rPr>
          <w:t>Annexes</w:t>
        </w:r>
        <w:r w:rsidR="00FF32E5">
          <w:rPr>
            <w:noProof/>
            <w:webHidden/>
          </w:rPr>
          <w:tab/>
        </w:r>
        <w:r w:rsidR="00FF32E5">
          <w:rPr>
            <w:noProof/>
            <w:webHidden/>
          </w:rPr>
          <w:fldChar w:fldCharType="begin"/>
        </w:r>
        <w:r w:rsidR="00FF32E5">
          <w:rPr>
            <w:noProof/>
            <w:webHidden/>
          </w:rPr>
          <w:instrText xml:space="preserve"> PAGEREF _Toc116025758 \h </w:instrText>
        </w:r>
        <w:r w:rsidR="00FF32E5">
          <w:rPr>
            <w:noProof/>
            <w:webHidden/>
          </w:rPr>
        </w:r>
        <w:r w:rsidR="00FF32E5">
          <w:rPr>
            <w:noProof/>
            <w:webHidden/>
          </w:rPr>
          <w:fldChar w:fldCharType="separate"/>
        </w:r>
        <w:r w:rsidR="006A013B">
          <w:rPr>
            <w:noProof/>
            <w:webHidden/>
          </w:rPr>
          <w:t>19</w:t>
        </w:r>
        <w:r w:rsidR="00FF32E5">
          <w:rPr>
            <w:noProof/>
            <w:webHidden/>
          </w:rPr>
          <w:fldChar w:fldCharType="end"/>
        </w:r>
      </w:hyperlink>
    </w:p>
    <w:p w14:paraId="6B9D5451" w14:textId="3C110A9C" w:rsidR="005603D9" w:rsidRDefault="005603D9" w:rsidP="005603D9">
      <w:r>
        <w:fldChar w:fldCharType="end"/>
      </w:r>
    </w:p>
    <w:p w14:paraId="0DB8A48F" w14:textId="77777777" w:rsidR="005603D9" w:rsidRPr="005603D9" w:rsidRDefault="005603D9" w:rsidP="005603D9"/>
    <w:p w14:paraId="7F8DC29C" w14:textId="64583360" w:rsidR="009A206C" w:rsidRDefault="009A206C">
      <w:bookmarkStart w:id="8" w:name="_Toc58482270"/>
    </w:p>
    <w:p w14:paraId="56FC44D5" w14:textId="77777777" w:rsidR="00F2570C" w:rsidRDefault="00F2570C"/>
    <w:p w14:paraId="7A6DCA50" w14:textId="77777777" w:rsidR="00F2570C" w:rsidRDefault="00F2570C"/>
    <w:p w14:paraId="21F669F3" w14:textId="77777777" w:rsidR="00F2570C" w:rsidRDefault="00F2570C"/>
    <w:p w14:paraId="479F9559" w14:textId="77777777" w:rsidR="00F2570C" w:rsidRDefault="00F2570C"/>
    <w:p w14:paraId="5782C361" w14:textId="77777777" w:rsidR="00F2570C" w:rsidRDefault="00F2570C"/>
    <w:p w14:paraId="529B2571" w14:textId="77777777" w:rsidR="00F2570C" w:rsidRDefault="00F2570C"/>
    <w:p w14:paraId="19928183" w14:textId="77777777" w:rsidR="00F2570C" w:rsidRDefault="00F2570C"/>
    <w:p w14:paraId="0E0EB63E" w14:textId="77777777" w:rsidR="00F2570C" w:rsidRDefault="00F2570C"/>
    <w:p w14:paraId="662DFD1F" w14:textId="77777777" w:rsidR="00F2570C" w:rsidRDefault="00F2570C"/>
    <w:p w14:paraId="05A8C2B4" w14:textId="77777777" w:rsidR="00F2570C" w:rsidRDefault="00F2570C"/>
    <w:p w14:paraId="77E7CA6F" w14:textId="77777777" w:rsidR="00F2570C" w:rsidRDefault="00F2570C"/>
    <w:p w14:paraId="0E1F25C3" w14:textId="77777777" w:rsidR="00F2570C" w:rsidRDefault="00F2570C"/>
    <w:p w14:paraId="19BF2B60" w14:textId="77777777" w:rsidR="00F2570C" w:rsidRDefault="00F2570C"/>
    <w:p w14:paraId="7D07EFE5" w14:textId="77777777" w:rsidR="00F2570C" w:rsidRDefault="00F2570C"/>
    <w:p w14:paraId="4A5B89BF" w14:textId="77777777" w:rsidR="00F2570C" w:rsidRDefault="00F2570C"/>
    <w:p w14:paraId="5FB0D973" w14:textId="77777777" w:rsidR="00F2570C" w:rsidRDefault="00F2570C">
      <w:pPr>
        <w:rPr>
          <w:rFonts w:asciiTheme="majorHAnsi" w:eastAsiaTheme="majorEastAsia" w:hAnsiTheme="majorHAnsi" w:cstheme="majorBidi"/>
          <w:b/>
          <w:color w:val="FFFFFF" w:themeColor="background1"/>
          <w:sz w:val="28"/>
          <w:szCs w:val="32"/>
        </w:rPr>
      </w:pPr>
    </w:p>
    <w:p w14:paraId="7C6FD181" w14:textId="77777777" w:rsidR="001E1568" w:rsidRDefault="005E188C" w:rsidP="005E188C">
      <w:pPr>
        <w:pStyle w:val="Heading1"/>
      </w:pPr>
      <w:bookmarkStart w:id="9" w:name="_Executive_summary_1"/>
      <w:bookmarkStart w:id="10" w:name="_Toc116025737"/>
      <w:bookmarkStart w:id="11" w:name="_Toc58837630"/>
      <w:bookmarkEnd w:id="8"/>
      <w:bookmarkEnd w:id="9"/>
      <w:r>
        <w:t xml:space="preserve">Executive </w:t>
      </w:r>
      <w:r w:rsidR="0014503B">
        <w:t>s</w:t>
      </w:r>
      <w:r>
        <w:t>ummary</w:t>
      </w:r>
      <w:bookmarkEnd w:id="10"/>
    </w:p>
    <w:p w14:paraId="649F46AE" w14:textId="7E15BAD1" w:rsidR="009D1F62" w:rsidRDefault="00540807" w:rsidP="00653B93">
      <w:pPr>
        <w:pStyle w:val="Style8"/>
      </w:pPr>
      <w:bookmarkStart w:id="12" w:name="_Hlk31885141"/>
      <w:r w:rsidRPr="00696A5C">
        <w:t>What is the issue?</w:t>
      </w:r>
      <w:bookmarkEnd w:id="12"/>
    </w:p>
    <w:p w14:paraId="363A1041" w14:textId="0CDA2481" w:rsidR="0037780F" w:rsidRPr="00E13095" w:rsidRDefault="000E34FF" w:rsidP="00E13095">
      <w:pPr>
        <w:spacing w:line="240" w:lineRule="auto"/>
        <w:jc w:val="both"/>
        <w:textAlignment w:val="baseline"/>
        <w:rPr>
          <w:rFonts w:ascii="Arial" w:eastAsia="Times New Roman" w:hAnsi="Arial" w:cs="Arial"/>
          <w:szCs w:val="24"/>
          <w:lang w:eastAsia="en-GB"/>
        </w:rPr>
      </w:pPr>
      <w:bookmarkStart w:id="13" w:name="_Hlk117772920"/>
      <w:r>
        <w:rPr>
          <w:rFonts w:ascii="Arial" w:eastAsia="Times New Roman" w:hAnsi="Arial" w:cs="Arial"/>
          <w:szCs w:val="24"/>
          <w:lang w:eastAsia="en-GB"/>
        </w:rPr>
        <w:t>O</w:t>
      </w:r>
      <w:r w:rsidR="00564754" w:rsidRPr="00E13095">
        <w:rPr>
          <w:rFonts w:ascii="Arial" w:eastAsia="Times New Roman" w:hAnsi="Arial" w:cs="Arial"/>
          <w:szCs w:val="24"/>
          <w:lang w:eastAsia="en-GB"/>
        </w:rPr>
        <w:t xml:space="preserve">n 24 August 2021, Ofgem published a </w:t>
      </w:r>
      <w:hyperlink r:id="rId19" w:tgtFrame="_blank" w:history="1">
        <w:r w:rsidR="00564754" w:rsidRPr="00E13095">
          <w:rPr>
            <w:rFonts w:ascii="Arial" w:eastAsia="Times New Roman" w:hAnsi="Arial" w:cs="Arial"/>
            <w:color w:val="0000FF"/>
            <w:szCs w:val="24"/>
            <w:u w:val="single"/>
            <w:lang w:eastAsia="en-GB"/>
          </w:rPr>
          <w:t>decision letter</w:t>
        </w:r>
      </w:hyperlink>
      <w:r w:rsidR="00564754" w:rsidRPr="00E13095">
        <w:rPr>
          <w:rFonts w:ascii="Arial" w:eastAsia="Times New Roman" w:hAnsi="Arial" w:cs="Arial"/>
          <w:szCs w:val="24"/>
          <w:lang w:eastAsia="en-GB"/>
        </w:rPr>
        <w:t xml:space="preserve"> stating that they made the decision to make the licence modifications</w:t>
      </w:r>
      <w:r w:rsidR="00564754">
        <w:rPr>
          <w:rStyle w:val="FootnoteReference"/>
          <w:rFonts w:ascii="Arial" w:eastAsia="Times New Roman" w:hAnsi="Arial" w:cs="Arial"/>
          <w:szCs w:val="24"/>
          <w:lang w:eastAsia="en-GB"/>
        </w:rPr>
        <w:footnoteReference w:id="2"/>
      </w:r>
      <w:r w:rsidR="00564754">
        <w:rPr>
          <w:rFonts w:ascii="Arial" w:eastAsia="Times New Roman" w:hAnsi="Arial" w:cs="Arial"/>
          <w:szCs w:val="24"/>
          <w:lang w:eastAsia="en-GB"/>
        </w:rPr>
        <w:t xml:space="preserve"> to introduce </w:t>
      </w:r>
      <w:r w:rsidR="006A18B6">
        <w:rPr>
          <w:rFonts w:ascii="Arial" w:eastAsia="Times New Roman" w:hAnsi="Arial" w:cs="Arial"/>
          <w:szCs w:val="24"/>
          <w:lang w:eastAsia="en-GB"/>
        </w:rPr>
        <w:t xml:space="preserve">the </w:t>
      </w:r>
      <w:r w:rsidR="00564754">
        <w:rPr>
          <w:rFonts w:ascii="Arial" w:eastAsia="Times New Roman" w:hAnsi="Arial" w:cs="Arial"/>
          <w:szCs w:val="24"/>
          <w:lang w:eastAsia="en-GB"/>
        </w:rPr>
        <w:t>ESRS within the GB regulatory framework</w:t>
      </w:r>
      <w:r w:rsidR="00564754" w:rsidRPr="00E13095">
        <w:rPr>
          <w:rFonts w:ascii="Arial" w:eastAsia="Times New Roman" w:hAnsi="Arial" w:cs="Arial"/>
          <w:szCs w:val="24"/>
          <w:lang w:eastAsia="en-GB"/>
        </w:rPr>
        <w:t xml:space="preserve">. </w:t>
      </w:r>
      <w:r w:rsidR="00E4680B" w:rsidRPr="00E13095">
        <w:rPr>
          <w:rFonts w:ascii="Arial" w:eastAsia="Times New Roman" w:hAnsi="Arial" w:cs="Arial"/>
          <w:szCs w:val="24"/>
          <w:lang w:eastAsia="en-GB"/>
        </w:rPr>
        <w:t>The modification decisions are publicly available and were implemented from 19 October 2021.</w:t>
      </w:r>
      <w:r w:rsidR="00E4680B" w:rsidRPr="00E13095">
        <w:rPr>
          <w:rFonts w:ascii="Arial" w:eastAsiaTheme="majorEastAsia" w:hAnsi="Arial" w:cs="Arial"/>
          <w:szCs w:val="24"/>
          <w:lang w:eastAsia="en-GB"/>
        </w:rPr>
        <w:t> </w:t>
      </w:r>
      <w:r w:rsidR="00934DE6" w:rsidRPr="00934DE6">
        <w:rPr>
          <w:rFonts w:ascii="Arial" w:eastAsia="Times New Roman" w:hAnsi="Arial" w:cs="Arial"/>
          <w:szCs w:val="24"/>
          <w:lang w:eastAsia="en-GB"/>
        </w:rPr>
        <w:t>These licence modifications include but are not limited to: </w:t>
      </w:r>
    </w:p>
    <w:p w14:paraId="5047899C" w14:textId="09FB4ACD" w:rsidR="00E13095" w:rsidRPr="00564754" w:rsidRDefault="00E13095" w:rsidP="00564754">
      <w:pPr>
        <w:pStyle w:val="ListParagraph"/>
        <w:numPr>
          <w:ilvl w:val="0"/>
          <w:numId w:val="42"/>
        </w:numPr>
        <w:spacing w:after="160" w:line="240" w:lineRule="auto"/>
        <w:jc w:val="both"/>
        <w:textAlignment w:val="baseline"/>
        <w:rPr>
          <w:rFonts w:cs="Arial"/>
        </w:rPr>
      </w:pPr>
      <w:r w:rsidRPr="00564754">
        <w:rPr>
          <w:rFonts w:cs="Arial"/>
        </w:rPr>
        <w:t>introducing the definition of “restoration services” in Standard Condition C1 and amending the definition of balancing services to include “restoration services”</w:t>
      </w:r>
    </w:p>
    <w:p w14:paraId="3EB06B88" w14:textId="746D3D59" w:rsidR="00564754" w:rsidRPr="00564754" w:rsidRDefault="00E13095" w:rsidP="00564754">
      <w:pPr>
        <w:pStyle w:val="ListParagraph"/>
        <w:numPr>
          <w:ilvl w:val="0"/>
          <w:numId w:val="42"/>
        </w:numPr>
        <w:spacing w:after="160" w:line="240" w:lineRule="auto"/>
        <w:jc w:val="both"/>
        <w:textAlignment w:val="baseline"/>
        <w:rPr>
          <w:rFonts w:cs="Arial"/>
        </w:rPr>
      </w:pPr>
      <w:r w:rsidRPr="00564754">
        <w:rPr>
          <w:rFonts w:cs="Arial"/>
        </w:rPr>
        <w:t xml:space="preserve">replacing all references to “black start” with “Electricity System Restoration” in the Electricity Transmission Licence, including in the ESO’s Special </w:t>
      </w:r>
      <w:r w:rsidRPr="00564754">
        <w:rPr>
          <w:rFonts w:cs="Arial"/>
        </w:rPr>
        <w:tab/>
        <w:t>Licence Conditions, to align the licence terminology with BEIS’s policy</w:t>
      </w:r>
      <w:r w:rsidRPr="00564754">
        <w:rPr>
          <w:rFonts w:eastAsiaTheme="majorEastAsia" w:cs="Arial"/>
        </w:rPr>
        <w:t> </w:t>
      </w:r>
    </w:p>
    <w:p w14:paraId="6B0F69E5" w14:textId="67EC3940" w:rsidR="00E13095" w:rsidRPr="0007327E" w:rsidRDefault="00E13095" w:rsidP="0007327E">
      <w:pPr>
        <w:pStyle w:val="ListParagraph"/>
        <w:numPr>
          <w:ilvl w:val="0"/>
          <w:numId w:val="42"/>
        </w:numPr>
        <w:spacing w:after="160" w:line="240" w:lineRule="auto"/>
        <w:jc w:val="both"/>
        <w:textAlignment w:val="baseline"/>
        <w:rPr>
          <w:rFonts w:cs="Arial"/>
        </w:rPr>
      </w:pPr>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Special Condition 2.2 of National Grid’s Electricity System Operator’s Transmission Licence requiring the introduction of an Electricity System Restoration Standard (ESRS) which requires 60% of electricity demand to be restored within 24 hours in all regions and 100% of electricit</w:t>
      </w:r>
      <w:r w:rsidR="0037780F" w:rsidRPr="00564754">
        <w:rPr>
          <w:rFonts w:asciiTheme="majorHAnsi" w:hAnsiTheme="majorHAnsi" w:cstheme="majorHAnsi"/>
        </w:rPr>
        <w:t>y</w:t>
      </w:r>
      <w:r w:rsidRPr="00564754">
        <w:rPr>
          <w:rFonts w:asciiTheme="majorHAnsi" w:hAnsiTheme="majorHAnsi" w:cstheme="majorHAnsi"/>
        </w:rPr>
        <w:t xml:space="preserve"> demand to be restored within 5 days</w:t>
      </w:r>
      <w:r w:rsidR="003D13A4" w:rsidRPr="00564754">
        <w:rPr>
          <w:rFonts w:asciiTheme="majorHAnsi" w:hAnsiTheme="majorHAnsi" w:cstheme="majorHAnsi"/>
        </w:rPr>
        <w:t xml:space="preserve"> </w:t>
      </w:r>
      <w:r w:rsidRPr="00564754">
        <w:rPr>
          <w:rFonts w:asciiTheme="majorHAnsi" w:hAnsiTheme="majorHAnsi" w:cstheme="majorHAnsi"/>
        </w:rPr>
        <w:t xml:space="preserve">nationally.  </w:t>
      </w:r>
      <w:r w:rsidRPr="00564754">
        <w:rPr>
          <w:rFonts w:asciiTheme="majorHAnsi" w:eastAsiaTheme="majorEastAsia" w:hAnsiTheme="majorHAnsi" w:cstheme="majorHAnsi"/>
        </w:rPr>
        <w:t xml:space="preserve"> </w:t>
      </w:r>
    </w:p>
    <w:bookmarkEnd w:id="13"/>
    <w:p w14:paraId="495E6E4D" w14:textId="03A60D90" w:rsidR="00E13095" w:rsidRPr="00E13095" w:rsidRDefault="00934DE6" w:rsidP="00E13095">
      <w:pPr>
        <w:spacing w:after="160"/>
        <w:jc w:val="both"/>
      </w:pPr>
      <w:r w:rsidRPr="00934DE6">
        <w:t>As a result of the introduction of ESRS and the associated licence changes</w:t>
      </w:r>
      <w:r w:rsidR="00E4680B">
        <w:t>,</w:t>
      </w:r>
      <w:r w:rsidRPr="00934DE6">
        <w:t xml:space="preserve"> </w:t>
      </w:r>
      <w:r w:rsidRPr="00680539">
        <w:t xml:space="preserve">this GC0156 modification is therefore necessary to change the Grid Code and ensure that the ESO is following </w:t>
      </w:r>
      <w:r w:rsidR="00CB560D" w:rsidRPr="00680539">
        <w:t>the</w:t>
      </w:r>
      <w:r w:rsidRPr="00680539">
        <w:t xml:space="preserve"> direction issued to it by BEIS.</w:t>
      </w:r>
      <w:r w:rsidRPr="00934DE6">
        <w:t xml:space="preserve"> The date by which BEIS require the ESO to be compliant with the ESRS is 31 December </w:t>
      </w:r>
      <w:commentRangeStart w:id="14"/>
      <w:r w:rsidRPr="00934DE6">
        <w:t>2026</w:t>
      </w:r>
      <w:commentRangeEnd w:id="14"/>
      <w:r w:rsidR="00CB560D">
        <w:rPr>
          <w:rStyle w:val="CommentReference"/>
          <w:rFonts w:ascii="Arial" w:eastAsia="Times New Roman" w:hAnsi="Arial" w:cs="Times New Roman"/>
          <w:lang w:eastAsia="en-GB"/>
        </w:rPr>
        <w:commentReference w:id="14"/>
      </w:r>
      <w:r w:rsidRPr="00934DE6">
        <w:t>.</w:t>
      </w:r>
      <w:r w:rsidRPr="00934DE6">
        <w:tab/>
      </w:r>
    </w:p>
    <w:p w14:paraId="3D0C00E5" w14:textId="77777777" w:rsidR="00FC7012" w:rsidRDefault="00FC7012" w:rsidP="00D3031A">
      <w:pPr>
        <w:pStyle w:val="Style9"/>
      </w:pPr>
      <w:r>
        <w:t>What is the solution and when will it come into effect?</w:t>
      </w:r>
    </w:p>
    <w:p w14:paraId="45CDC5C7" w14:textId="1BF85BA7" w:rsidR="00FC7012" w:rsidRDefault="00FC7012" w:rsidP="00AB0EFE">
      <w:pPr>
        <w:jc w:val="both"/>
      </w:pPr>
      <w:r w:rsidRPr="00E6107E">
        <w:rPr>
          <w:b/>
        </w:rPr>
        <w:t>Proposer’s solution</w:t>
      </w:r>
      <w:r w:rsidR="00E6107E">
        <w:rPr>
          <w:b/>
        </w:rPr>
        <w:t>:</w:t>
      </w:r>
      <w:bookmarkStart w:id="15" w:name="_Hlk50464695"/>
      <w:r w:rsidR="00AB0EFE">
        <w:t xml:space="preserve"> </w:t>
      </w:r>
      <w:r w:rsidR="00502AB0" w:rsidRPr="00502AB0">
        <w:t xml:space="preserve">The </w:t>
      </w:r>
      <w:r w:rsidR="00E4680B">
        <w:t>ESO’s</w:t>
      </w:r>
      <w:r w:rsidR="00237CC6">
        <w:t xml:space="preserve"> </w:t>
      </w:r>
      <w:r w:rsidR="00502AB0" w:rsidRPr="00502AB0">
        <w:t xml:space="preserve">aim for </w:t>
      </w:r>
      <w:r w:rsidR="006954F0">
        <w:t xml:space="preserve">the </w:t>
      </w:r>
      <w:r w:rsidR="00502AB0" w:rsidRPr="00502AB0">
        <w:t xml:space="preserve">implementation of the ESRS is to put in place measures, </w:t>
      </w:r>
      <w:proofErr w:type="gramStart"/>
      <w:r w:rsidR="00502AB0" w:rsidRPr="00502AB0">
        <w:t>tools</w:t>
      </w:r>
      <w:proofErr w:type="gramEnd"/>
      <w:r w:rsidR="00502AB0" w:rsidRPr="00502AB0">
        <w:t xml:space="preserve"> and procedures </w:t>
      </w:r>
      <w:r w:rsidR="006954F0">
        <w:t xml:space="preserve">via the Grid Code </w:t>
      </w:r>
      <w:r w:rsidR="00502AB0" w:rsidRPr="00502AB0">
        <w:t>such that in the event of a total or partial shutdown</w:t>
      </w:r>
      <w:r w:rsidR="006954F0">
        <w:t xml:space="preserve"> of the GB electricity system</w:t>
      </w:r>
      <w:r w:rsidR="00502AB0" w:rsidRPr="00502AB0">
        <w:t xml:space="preserve">, </w:t>
      </w:r>
      <w:r w:rsidR="006954F0">
        <w:t>that</w:t>
      </w:r>
      <w:r w:rsidR="00502AB0" w:rsidRPr="00502AB0">
        <w:t xml:space="preserve"> 60% of </w:t>
      </w:r>
      <w:r w:rsidR="009137D8" w:rsidRPr="009137D8">
        <w:rPr>
          <w:highlight w:val="green"/>
        </w:rPr>
        <w:t>transmission</w:t>
      </w:r>
      <w:r w:rsidR="009137D8">
        <w:t xml:space="preserve"> </w:t>
      </w:r>
      <w:r w:rsidR="00502AB0" w:rsidRPr="00502AB0">
        <w:t xml:space="preserve">demand can be restored within all regions </w:t>
      </w:r>
      <w:r w:rsidR="006954F0">
        <w:t>of GB</w:t>
      </w:r>
      <w:r w:rsidR="00502AB0" w:rsidRPr="00502AB0">
        <w:t xml:space="preserve"> in 24 hours and 100% of </w:t>
      </w:r>
      <w:r w:rsidR="009137D8" w:rsidRPr="009137D8">
        <w:rPr>
          <w:highlight w:val="green"/>
        </w:rPr>
        <w:t>transmission</w:t>
      </w:r>
      <w:r w:rsidR="009137D8" w:rsidRPr="00502AB0">
        <w:t xml:space="preserve"> </w:t>
      </w:r>
      <w:r w:rsidR="00502AB0" w:rsidRPr="00502AB0">
        <w:t xml:space="preserve">demand can be restored in 5 days nationally.  This is against the background that the </w:t>
      </w:r>
      <w:r w:rsidR="006954F0">
        <w:t>GB e</w:t>
      </w:r>
      <w:r w:rsidR="00502AB0" w:rsidRPr="00502AB0">
        <w:t xml:space="preserve">lectricity </w:t>
      </w:r>
      <w:r w:rsidR="006954F0">
        <w:t>s</w:t>
      </w:r>
      <w:r w:rsidR="00502AB0" w:rsidRPr="00502AB0">
        <w:t>ystem</w:t>
      </w:r>
      <w:r w:rsidR="004D669A">
        <w:t xml:space="preserve"> </w:t>
      </w:r>
      <w:r w:rsidR="002E6360">
        <w:t>e</w:t>
      </w:r>
      <w:r w:rsidR="00502AB0" w:rsidRPr="00502AB0">
        <w:t xml:space="preserve">lectricity </w:t>
      </w:r>
      <w:r w:rsidR="009816E1">
        <w:t>s</w:t>
      </w:r>
      <w:r w:rsidR="00502AB0" w:rsidRPr="00502AB0">
        <w:t xml:space="preserve">ystem is in an intact and operable state and that there is not significant damage to electrical </w:t>
      </w:r>
      <w:r w:rsidR="009816E1">
        <w:t>p</w:t>
      </w:r>
      <w:r w:rsidR="00502AB0" w:rsidRPr="00502AB0">
        <w:t xml:space="preserve">lant and </w:t>
      </w:r>
      <w:r w:rsidR="009816E1">
        <w:t>a</w:t>
      </w:r>
      <w:r w:rsidR="00502AB0" w:rsidRPr="00502AB0">
        <w:t>pparatus.</w:t>
      </w:r>
      <w:bookmarkEnd w:id="15"/>
    </w:p>
    <w:p w14:paraId="21E0E2B2" w14:textId="77777777" w:rsidR="00E4680B" w:rsidRPr="00502AB0" w:rsidRDefault="00E4680B" w:rsidP="00AB0EFE">
      <w:pPr>
        <w:jc w:val="both"/>
      </w:pPr>
    </w:p>
    <w:p w14:paraId="02293605" w14:textId="05BEE647" w:rsidR="001E62A5" w:rsidRPr="000E3A36" w:rsidRDefault="00FC7012" w:rsidP="001E62A5">
      <w:r w:rsidRPr="00E6107E">
        <w:rPr>
          <w:b/>
        </w:rPr>
        <w:t>Implementation date:</w:t>
      </w:r>
      <w:r>
        <w:t xml:space="preserve"> </w:t>
      </w:r>
      <w:sdt>
        <w:sdtPr>
          <w:alias w:val="Insert text"/>
          <w:tag w:val="Insert text"/>
          <w:id w:val="975099323"/>
          <w:placeholder>
            <w:docPart w:val="1B6A1A3781A14BDF80C96CA416C53E4F"/>
          </w:placeholder>
        </w:sdtPr>
        <w:sdtEndPr/>
        <w:sdtContent>
          <w:r w:rsidR="001D33EA">
            <w:t xml:space="preserve">10 working days </w:t>
          </w:r>
          <w:r w:rsidR="007A4F7F">
            <w:t xml:space="preserve">following </w:t>
          </w:r>
          <w:r w:rsidR="001D33EA">
            <w:t>Ofgem decision</w:t>
          </w:r>
        </w:sdtContent>
      </w:sdt>
    </w:p>
    <w:p w14:paraId="0209FF50" w14:textId="77777777" w:rsidR="00FC7012" w:rsidRDefault="00FC7012" w:rsidP="00FC7012"/>
    <w:p w14:paraId="5A725100" w14:textId="736BE396" w:rsidR="003011FF" w:rsidRPr="001E19AE" w:rsidRDefault="003011FF" w:rsidP="00D112CA">
      <w:pPr>
        <w:rPr>
          <w:b/>
          <w:noProof/>
        </w:rPr>
      </w:pPr>
      <w:r>
        <w:rPr>
          <w:b/>
          <w:noProof/>
        </w:rPr>
        <w:t>Summary of potential alternative solution(s) and implementation date(s):</w:t>
      </w:r>
      <w:r w:rsidR="001E19AE">
        <w:rPr>
          <w:b/>
          <w:noProof/>
        </w:rPr>
        <w:t xml:space="preserve"> </w:t>
      </w:r>
      <w:r w:rsidR="00A2301D" w:rsidRPr="00A2301D">
        <w:rPr>
          <w:iCs/>
        </w:rPr>
        <w:t xml:space="preserve">No alternative raised </w:t>
      </w:r>
      <w:r w:rsidR="006C7E04" w:rsidRPr="00A2301D">
        <w:rPr>
          <w:iCs/>
        </w:rPr>
        <w:t>t</w:t>
      </w:r>
      <w:r w:rsidR="006C7E04">
        <w:rPr>
          <w:iCs/>
        </w:rPr>
        <w:t>o</w:t>
      </w:r>
      <w:r w:rsidR="006C7E04" w:rsidRPr="00A2301D">
        <w:rPr>
          <w:iCs/>
        </w:rPr>
        <w:t xml:space="preserve"> </w:t>
      </w:r>
      <w:r w:rsidR="00A2301D" w:rsidRPr="00A2301D">
        <w:rPr>
          <w:iCs/>
        </w:rPr>
        <w:t>date</w:t>
      </w:r>
    </w:p>
    <w:p w14:paraId="6E9A43B1" w14:textId="77777777" w:rsidR="00FC7012" w:rsidRDefault="00FC7012" w:rsidP="00D3031A">
      <w:pPr>
        <w:pStyle w:val="Style10"/>
      </w:pPr>
      <w:r>
        <w:t>What is the impact if this change is made?</w:t>
      </w:r>
    </w:p>
    <w:p w14:paraId="094E6739" w14:textId="5D0395A7" w:rsidR="00FC428D" w:rsidRPr="00FC428D" w:rsidRDefault="00DB4E08" w:rsidP="00C10AF7">
      <w:pPr>
        <w:rPr>
          <w:b/>
        </w:rPr>
      </w:pPr>
      <w:r>
        <w:t>Modification of</w:t>
      </w:r>
      <w:r w:rsidR="0095305A">
        <w:t xml:space="preserve"> restoration requirements </w:t>
      </w:r>
      <w:r w:rsidR="00DF0606">
        <w:t xml:space="preserve">and </w:t>
      </w:r>
      <w:r>
        <w:t xml:space="preserve">clarification of relevant code </w:t>
      </w:r>
      <w:r w:rsidR="00DF0606">
        <w:t>obligation</w:t>
      </w:r>
      <w:r w:rsidR="00F16339">
        <w:t>s</w:t>
      </w:r>
      <w:r w:rsidR="00DF0606">
        <w:t xml:space="preserve"> of parties</w:t>
      </w:r>
      <w:r>
        <w:t>.</w:t>
      </w:r>
      <w:r w:rsidR="000450D7">
        <w:t xml:space="preserve"> </w:t>
      </w:r>
      <w:r>
        <w:t>This</w:t>
      </w:r>
      <w:r w:rsidR="006C7E04">
        <w:t xml:space="preserve"> </w:t>
      </w:r>
      <w:r w:rsidR="00333016">
        <w:t>will</w:t>
      </w:r>
      <w:r w:rsidR="006C7E04">
        <w:t xml:space="preserve"> </w:t>
      </w:r>
      <w:r w:rsidR="000450D7">
        <w:t>impact</w:t>
      </w:r>
      <w:r w:rsidR="00FC428D" w:rsidRPr="00FC428D">
        <w:t xml:space="preserve"> </w:t>
      </w:r>
      <w:r w:rsidR="006C7E04">
        <w:t>all</w:t>
      </w:r>
      <w:r w:rsidR="00934DE6">
        <w:t xml:space="preserve"> </w:t>
      </w:r>
      <w:r w:rsidR="00FC428D" w:rsidRPr="00FC428D">
        <w:t xml:space="preserve">CUSC parties, </w:t>
      </w:r>
      <w:r w:rsidR="00FB5123">
        <w:t>R</w:t>
      </w:r>
      <w:r w:rsidR="007C6EE6" w:rsidRPr="00FC428D">
        <w:t xml:space="preserve">estoration </w:t>
      </w:r>
      <w:r w:rsidR="00FB5123">
        <w:t>S</w:t>
      </w:r>
      <w:r w:rsidR="00FC428D" w:rsidRPr="00FC428D">
        <w:t xml:space="preserve">ervice </w:t>
      </w:r>
      <w:r w:rsidR="00FB5123">
        <w:t>P</w:t>
      </w:r>
      <w:r w:rsidR="00FC428D" w:rsidRPr="00FC428D">
        <w:t>roviders (RSPs)</w:t>
      </w:r>
      <w:r w:rsidR="00F16339">
        <w:t>, transmission network owners,</w:t>
      </w:r>
      <w:r w:rsidR="00FB5123">
        <w:t xml:space="preserve"> </w:t>
      </w:r>
      <w:r w:rsidR="007C6EE6">
        <w:t>d</w:t>
      </w:r>
      <w:r w:rsidR="00FC428D" w:rsidRPr="00FC428D">
        <w:t xml:space="preserve">istribution </w:t>
      </w:r>
      <w:r w:rsidR="007C6EE6">
        <w:t>n</w:t>
      </w:r>
      <w:r w:rsidR="00FC428D" w:rsidRPr="00FC428D">
        <w:t xml:space="preserve">etwork </w:t>
      </w:r>
      <w:r w:rsidR="007C6EE6">
        <w:t>o</w:t>
      </w:r>
      <w:r w:rsidR="00FC428D" w:rsidRPr="00FC428D">
        <w:t>perators</w:t>
      </w:r>
      <w:r w:rsidR="00664E7E">
        <w:t xml:space="preserve"> (DNOs)</w:t>
      </w:r>
      <w:r w:rsidR="00FC428D" w:rsidRPr="00FC428D">
        <w:t xml:space="preserve"> </w:t>
      </w:r>
      <w:r w:rsidR="00F16339">
        <w:t>and the ESO</w:t>
      </w:r>
      <w:r w:rsidR="00AF4711">
        <w:t>.</w:t>
      </w:r>
    </w:p>
    <w:p w14:paraId="091E8747" w14:textId="44624719" w:rsidR="00FC7012" w:rsidRDefault="00FC7012" w:rsidP="00D3031A">
      <w:pPr>
        <w:pStyle w:val="Style11"/>
      </w:pPr>
      <w:r>
        <w:t>Interactions</w:t>
      </w:r>
    </w:p>
    <w:p w14:paraId="42C0FCA0" w14:textId="23C00707" w:rsidR="00FC7012" w:rsidRPr="0081574A" w:rsidRDefault="0081574A">
      <w:pPr>
        <w:spacing w:after="160"/>
      </w:pPr>
      <w:r w:rsidRPr="0081574A">
        <w:t xml:space="preserve">There are </w:t>
      </w:r>
      <w:r w:rsidR="006C7E04">
        <w:t xml:space="preserve">likely to be </w:t>
      </w:r>
      <w:r w:rsidRPr="0081574A">
        <w:t xml:space="preserve">consequential changes for the </w:t>
      </w:r>
      <w:r w:rsidR="006C7E04">
        <w:t xml:space="preserve">other electricity industry codes, </w:t>
      </w:r>
      <w:r w:rsidR="00E87E90">
        <w:t xml:space="preserve">for example </w:t>
      </w:r>
      <w:r w:rsidR="006C7E04">
        <w:t>the</w:t>
      </w:r>
      <w:r w:rsidRPr="0081574A">
        <w:t xml:space="preserve"> CUSC, STC, BSC</w:t>
      </w:r>
      <w:r w:rsidR="00CA0C5E">
        <w:t>,</w:t>
      </w:r>
      <w:r w:rsidR="00680539">
        <w:t xml:space="preserve"> </w:t>
      </w:r>
      <w:r w:rsidRPr="0081574A">
        <w:t>Distribution Code</w:t>
      </w:r>
      <w:r w:rsidR="00CA0C5E">
        <w:t xml:space="preserve"> and related documents</w:t>
      </w:r>
      <w:r w:rsidRPr="0081574A">
        <w:t>/</w:t>
      </w:r>
      <w:commentRangeStart w:id="16"/>
      <w:commentRangeStart w:id="17"/>
      <w:r w:rsidRPr="0081574A">
        <w:t>G99</w:t>
      </w:r>
      <w:commentRangeEnd w:id="16"/>
      <w:r w:rsidR="006C7E04">
        <w:rPr>
          <w:rStyle w:val="CommentReference"/>
          <w:rFonts w:ascii="Arial" w:eastAsia="Times New Roman" w:hAnsi="Arial" w:cs="Times New Roman"/>
          <w:lang w:eastAsia="en-GB"/>
        </w:rPr>
        <w:commentReference w:id="16"/>
      </w:r>
      <w:commentRangeEnd w:id="17"/>
      <w:r w:rsidR="00B40D79">
        <w:rPr>
          <w:rStyle w:val="CommentReference"/>
          <w:rFonts w:ascii="Arial" w:eastAsia="Times New Roman" w:hAnsi="Arial" w:cs="Times New Roman"/>
          <w:lang w:eastAsia="en-GB"/>
        </w:rPr>
        <w:commentReference w:id="17"/>
      </w:r>
      <w:r w:rsidR="007C6EE6">
        <w:t xml:space="preserve">, </w:t>
      </w:r>
      <w:r w:rsidR="00E17BE5">
        <w:t>EREC</w:t>
      </w:r>
      <w:r w:rsidRPr="0081574A">
        <w:t>G99</w:t>
      </w:r>
      <w:r w:rsidR="007C6EE6">
        <w:t xml:space="preserve"> and </w:t>
      </w:r>
      <w:r w:rsidR="00E17BE5">
        <w:t xml:space="preserve">EREC </w:t>
      </w:r>
      <w:r w:rsidR="007C6EE6">
        <w:t>G59</w:t>
      </w:r>
      <w:r w:rsidRPr="0081574A">
        <w:t>.</w:t>
      </w:r>
    </w:p>
    <w:p w14:paraId="00A8612B" w14:textId="77777777" w:rsidR="00043548" w:rsidRPr="005603D9" w:rsidRDefault="00043548" w:rsidP="00043548">
      <w:pPr>
        <w:pStyle w:val="CA2"/>
      </w:pPr>
      <w:bookmarkStart w:id="18" w:name="_Toc116025738"/>
      <w:r w:rsidRPr="005603D9">
        <w:t>What is the issue?</w:t>
      </w:r>
      <w:bookmarkEnd w:id="11"/>
      <w:bookmarkEnd w:id="18"/>
    </w:p>
    <w:p w14:paraId="1A7EAA86" w14:textId="0A334FEF" w:rsidR="009D12C5" w:rsidRDefault="009D12C5" w:rsidP="009D12C5">
      <w:pPr>
        <w:spacing w:line="240" w:lineRule="auto"/>
        <w:jc w:val="both"/>
        <w:textAlignment w:val="baseline"/>
        <w:rPr>
          <w:rFonts w:ascii="Arial" w:eastAsiaTheme="majorEastAsia" w:hAnsi="Arial" w:cs="Arial"/>
          <w:szCs w:val="24"/>
          <w:lang w:eastAsia="en-GB"/>
        </w:rPr>
      </w:pPr>
      <w:bookmarkStart w:id="19" w:name="_Why_change?"/>
      <w:bookmarkStart w:id="20" w:name="_Toc116025739"/>
      <w:bookmarkStart w:id="21" w:name="_Toc58482272"/>
      <w:bookmarkEnd w:id="19"/>
      <w:r w:rsidRPr="009D12C5">
        <w:rPr>
          <w:rFonts w:ascii="Arial" w:eastAsia="Times New Roman" w:hAnsi="Arial" w:cs="Arial"/>
          <w:szCs w:val="24"/>
          <w:lang w:eastAsia="en-GB"/>
        </w:rPr>
        <w:t xml:space="preserve">In April 2021, the Department for Business, Energy and Industrial Strategy (BEIS) released a </w:t>
      </w:r>
      <w:hyperlink r:id="rId20" w:tgtFrame="_blank" w:history="1">
        <w:r w:rsidRPr="009D12C5">
          <w:rPr>
            <w:rFonts w:ascii="Arial" w:eastAsia="Times New Roman" w:hAnsi="Arial" w:cs="Arial"/>
            <w:color w:val="0000FF"/>
            <w:szCs w:val="24"/>
            <w:u w:val="single"/>
            <w:lang w:eastAsia="en-GB"/>
          </w:rPr>
          <w:t>policy statement</w:t>
        </w:r>
      </w:hyperlink>
      <w:r w:rsidRPr="009D12C5">
        <w:rPr>
          <w:rFonts w:ascii="Arial" w:eastAsia="Times New Roman" w:hAnsi="Arial" w:cs="Arial"/>
          <w:szCs w:val="24"/>
          <w:lang w:eastAsia="en-GB"/>
        </w:rPr>
        <w:t xml:space="preserve"> setting out the need to introduce a legally binding target for the restoration of electricity supplies in the event of a National Electricity Transmission System (NETS) failure. This new policy is called the Electricity System Restoration Standard (ESRS). As a consequence of BEIS’s policy statement, Ofgem performed an </w:t>
      </w:r>
      <w:hyperlink r:id="rId21" w:tgtFrame="_blank" w:history="1">
        <w:r w:rsidRPr="009D12C5">
          <w:rPr>
            <w:rFonts w:ascii="Arial" w:eastAsia="Times New Roman" w:hAnsi="Arial" w:cs="Arial"/>
            <w:color w:val="0000FF"/>
            <w:szCs w:val="24"/>
            <w:u w:val="single"/>
            <w:lang w:eastAsia="en-GB"/>
          </w:rPr>
          <w:t>initial consultation</w:t>
        </w:r>
      </w:hyperlink>
      <w:r w:rsidRPr="009D12C5">
        <w:rPr>
          <w:rFonts w:ascii="Arial" w:eastAsia="Times New Roman" w:hAnsi="Arial" w:cs="Arial"/>
          <w:szCs w:val="24"/>
          <w:lang w:eastAsia="en-GB"/>
        </w:rPr>
        <w:t xml:space="preserve"> in April 2021 followed by a </w:t>
      </w:r>
      <w:hyperlink r:id="rId22" w:tgtFrame="_blank" w:history="1">
        <w:r w:rsidRPr="009D12C5">
          <w:rPr>
            <w:rFonts w:ascii="Arial" w:eastAsia="Times New Roman" w:hAnsi="Arial" w:cs="Arial"/>
            <w:color w:val="0000FF"/>
            <w:szCs w:val="24"/>
            <w:u w:val="single"/>
            <w:lang w:eastAsia="en-GB"/>
          </w:rPr>
          <w:t>statutory consultation</w:t>
        </w:r>
      </w:hyperlink>
      <w:r w:rsidRPr="009D12C5">
        <w:rPr>
          <w:rFonts w:ascii="Arial" w:eastAsia="Times New Roman" w:hAnsi="Arial" w:cs="Arial"/>
          <w:szCs w:val="24"/>
          <w:lang w:eastAsia="en-GB"/>
        </w:rPr>
        <w:t xml:space="preserve"> in July 2021 on licence amendments to facilitate the introduction of an ESRS, and to align the regulatory framework for procurement of restoration services with that of other balancing services.</w:t>
      </w:r>
    </w:p>
    <w:p w14:paraId="6D8E2876" w14:textId="77777777" w:rsidR="009D12C5" w:rsidRPr="009D12C5" w:rsidRDefault="009D12C5" w:rsidP="009D12C5">
      <w:pPr>
        <w:spacing w:line="240" w:lineRule="auto"/>
        <w:jc w:val="both"/>
        <w:textAlignment w:val="baseline"/>
        <w:rPr>
          <w:rFonts w:ascii="Arial" w:eastAsia="Times New Roman" w:hAnsi="Arial" w:cs="Arial"/>
          <w:szCs w:val="24"/>
          <w:lang w:eastAsia="en-GB"/>
        </w:rPr>
      </w:pPr>
    </w:p>
    <w:p w14:paraId="4592B256" w14:textId="1CEAC94C" w:rsidR="009D12C5" w:rsidRDefault="009D12C5" w:rsidP="009D12C5">
      <w:pPr>
        <w:spacing w:line="240" w:lineRule="auto"/>
        <w:jc w:val="both"/>
        <w:textAlignment w:val="baseline"/>
        <w:rPr>
          <w:rFonts w:ascii="Arial" w:eastAsia="Times New Roman" w:hAnsi="Arial" w:cs="Arial"/>
          <w:szCs w:val="24"/>
          <w:lang w:eastAsia="en-GB"/>
        </w:rPr>
      </w:pPr>
      <w:r w:rsidRPr="00923CBC">
        <w:rPr>
          <w:rFonts w:ascii="Arial" w:eastAsia="Times New Roman" w:hAnsi="Arial" w:cs="Arial"/>
          <w:szCs w:val="24"/>
          <w:lang w:eastAsia="en-GB"/>
        </w:rPr>
        <w:t>These licence modifications include but are not limited to:</w:t>
      </w:r>
      <w:r w:rsidRPr="00923CBC">
        <w:rPr>
          <w:rFonts w:ascii="Arial" w:eastAsiaTheme="majorEastAsia" w:hAnsi="Arial" w:cs="Arial"/>
          <w:szCs w:val="24"/>
          <w:lang w:eastAsia="en-GB"/>
        </w:rPr>
        <w:t> </w:t>
      </w:r>
    </w:p>
    <w:p w14:paraId="33AAB215" w14:textId="77777777" w:rsidR="00653B93" w:rsidRPr="00564754" w:rsidRDefault="00653B93" w:rsidP="00653B93">
      <w:pPr>
        <w:pStyle w:val="ListParagraph"/>
        <w:numPr>
          <w:ilvl w:val="0"/>
          <w:numId w:val="42"/>
        </w:numPr>
        <w:spacing w:after="160" w:line="240" w:lineRule="auto"/>
        <w:jc w:val="both"/>
        <w:textAlignment w:val="baseline"/>
        <w:rPr>
          <w:rFonts w:cs="Arial"/>
        </w:rPr>
      </w:pPr>
      <w:r w:rsidRPr="00564754">
        <w:rPr>
          <w:rFonts w:cs="Arial"/>
        </w:rPr>
        <w:t xml:space="preserve">introducing the definition of “restoration services” in Standard Condition C1 </w:t>
      </w:r>
      <w:del w:id="22" w:author="Antony Johnson" w:date="2022-11-01T11:26:00Z">
        <w:r w:rsidRPr="00564754" w:rsidDel="00AE0BEF">
          <w:rPr>
            <w:rFonts w:cs="Arial"/>
          </w:rPr>
          <w:tab/>
        </w:r>
      </w:del>
      <w:r w:rsidRPr="00564754">
        <w:rPr>
          <w:rFonts w:cs="Arial"/>
        </w:rPr>
        <w:t xml:space="preserve">and amending the definition of balancing services to include “restoration </w:t>
      </w:r>
      <w:del w:id="23" w:author="Antony Johnson" w:date="2022-11-01T11:26:00Z">
        <w:r w:rsidRPr="00564754" w:rsidDel="00AE0BEF">
          <w:rPr>
            <w:rFonts w:cs="Arial"/>
          </w:rPr>
          <w:tab/>
        </w:r>
      </w:del>
      <w:r w:rsidRPr="00564754">
        <w:rPr>
          <w:rFonts w:cs="Arial"/>
        </w:rPr>
        <w:t>services”</w:t>
      </w:r>
    </w:p>
    <w:p w14:paraId="367E9D08" w14:textId="77777777" w:rsidR="00653B93" w:rsidRPr="00564754" w:rsidRDefault="00653B93" w:rsidP="00653B93">
      <w:pPr>
        <w:pStyle w:val="ListParagraph"/>
        <w:numPr>
          <w:ilvl w:val="0"/>
          <w:numId w:val="42"/>
        </w:numPr>
        <w:spacing w:after="160" w:line="240" w:lineRule="auto"/>
        <w:jc w:val="both"/>
        <w:textAlignment w:val="baseline"/>
        <w:rPr>
          <w:rFonts w:cs="Arial"/>
        </w:rPr>
      </w:pPr>
      <w:r w:rsidRPr="00564754">
        <w:rPr>
          <w:rFonts w:cs="Arial"/>
        </w:rPr>
        <w:t xml:space="preserve">replacing all references to “black start” with “Electricity System Restoration” in the Electricity Transmission Licence, including in the ESO’s Special </w:t>
      </w:r>
      <w:r w:rsidRPr="00564754">
        <w:rPr>
          <w:rFonts w:cs="Arial"/>
        </w:rPr>
        <w:tab/>
        <w:t>Licence Conditions, to align the licence terminology with BEIS’s policy</w:t>
      </w:r>
      <w:r w:rsidRPr="00564754">
        <w:rPr>
          <w:rFonts w:eastAsiaTheme="majorEastAsia" w:cs="Arial"/>
        </w:rPr>
        <w:t> </w:t>
      </w:r>
    </w:p>
    <w:p w14:paraId="325B07BC" w14:textId="77777777" w:rsidR="00653B93" w:rsidRPr="00653B93" w:rsidRDefault="00653B93" w:rsidP="00653B93">
      <w:pPr>
        <w:pStyle w:val="ListParagraph"/>
        <w:numPr>
          <w:ilvl w:val="0"/>
          <w:numId w:val="42"/>
        </w:numPr>
        <w:spacing w:after="160" w:line="240" w:lineRule="auto"/>
        <w:jc w:val="both"/>
        <w:textAlignment w:val="baseline"/>
        <w:rPr>
          <w:rFonts w:cs="Arial"/>
        </w:rPr>
      </w:pPr>
      <w:commentRangeStart w:id="24"/>
      <w:commentRangeStart w:id="25"/>
      <w:commentRangeStart w:id="26"/>
      <w:r w:rsidRPr="00564754">
        <w:rPr>
          <w:rFonts w:asciiTheme="majorHAnsi" w:eastAsiaTheme="majorEastAsia" w:hAnsiTheme="majorHAnsi" w:cstheme="majorHAnsi"/>
        </w:rPr>
        <w:t xml:space="preserve">introduction of updated </w:t>
      </w:r>
      <w:r w:rsidRPr="00564754">
        <w:rPr>
          <w:rFonts w:asciiTheme="majorHAnsi" w:hAnsiTheme="majorHAnsi" w:cstheme="majorHAnsi"/>
        </w:rPr>
        <w:t>Special Condition 2.2 of National Grid’s Electricity System Operator’s Transmission Licence requiring the introduction of an Electricity System Restoration Standard (ESRS) which requires 60% of electricity demand to be restored within 24 hours in all regions and 100% of electricity demand to be restored within 5 days nationally</w:t>
      </w:r>
      <w:commentRangeEnd w:id="24"/>
      <w:r>
        <w:rPr>
          <w:rStyle w:val="CommentReference"/>
        </w:rPr>
        <w:commentReference w:id="24"/>
      </w:r>
      <w:commentRangeEnd w:id="25"/>
      <w:r>
        <w:rPr>
          <w:rStyle w:val="CommentReference"/>
        </w:rPr>
        <w:commentReference w:id="25"/>
      </w:r>
      <w:commentRangeEnd w:id="26"/>
      <w:r>
        <w:rPr>
          <w:rStyle w:val="CommentReference"/>
        </w:rPr>
        <w:commentReference w:id="26"/>
      </w:r>
      <w:r w:rsidRPr="00564754">
        <w:rPr>
          <w:rFonts w:asciiTheme="majorHAnsi" w:hAnsiTheme="majorHAnsi" w:cstheme="majorHAnsi"/>
        </w:rPr>
        <w:t xml:space="preserve">.  </w:t>
      </w:r>
      <w:r w:rsidRPr="00564754">
        <w:rPr>
          <w:rFonts w:asciiTheme="majorHAnsi" w:eastAsiaTheme="majorEastAsia" w:hAnsiTheme="majorHAnsi" w:cstheme="majorHAnsi"/>
        </w:rPr>
        <w:t xml:space="preserve"> </w:t>
      </w:r>
    </w:p>
    <w:p w14:paraId="3075FB04" w14:textId="77777777" w:rsidR="00653B93" w:rsidRPr="0007327E" w:rsidRDefault="00653B93" w:rsidP="00653B93">
      <w:pPr>
        <w:pStyle w:val="ListParagraph"/>
        <w:spacing w:after="160" w:line="240" w:lineRule="auto"/>
        <w:ind w:left="360"/>
        <w:jc w:val="both"/>
        <w:textAlignment w:val="baseline"/>
        <w:rPr>
          <w:rFonts w:cs="Arial"/>
        </w:rPr>
      </w:pPr>
    </w:p>
    <w:p w14:paraId="7990DF0E" w14:textId="77777777" w:rsidR="00BE213C" w:rsidRDefault="00BE213C" w:rsidP="00BE213C">
      <w:pPr>
        <w:pStyle w:val="Heading2"/>
      </w:pPr>
      <w:r>
        <w:t>Why change?</w:t>
      </w:r>
      <w:bookmarkEnd w:id="20"/>
    </w:p>
    <w:p w14:paraId="66B846F7" w14:textId="45457301" w:rsidR="00EB60EC" w:rsidRPr="00EB60EC" w:rsidRDefault="00EB60EC" w:rsidP="00EB60EC">
      <w:pPr>
        <w:spacing w:after="160"/>
        <w:jc w:val="both"/>
      </w:pPr>
      <w:bookmarkStart w:id="27" w:name="_Toc58837632"/>
      <w:r w:rsidRPr="00EB60EC">
        <w:t xml:space="preserve">This modification is required </w:t>
      </w:r>
      <w:r w:rsidR="00AF4711" w:rsidRPr="00EB60EC">
        <w:t>so that National Grid ESO can satisfy</w:t>
      </w:r>
      <w:r w:rsidRPr="00EB60EC">
        <w:t xml:space="preserve"> the </w:t>
      </w:r>
      <w:r w:rsidR="00AF4711" w:rsidRPr="00EB60EC">
        <w:t>new ES</w:t>
      </w:r>
      <w:r w:rsidR="00A40263">
        <w:t>RS</w:t>
      </w:r>
      <w:r w:rsidR="00AF4711" w:rsidRPr="00EB60EC">
        <w:t xml:space="preserve"> Licence obligation</w:t>
      </w:r>
      <w:r w:rsidR="00AF4711">
        <w:t>s.</w:t>
      </w:r>
      <w:r w:rsidR="00AF4711" w:rsidRPr="00EB60EC">
        <w:t xml:space="preserve"> </w:t>
      </w:r>
      <w:r w:rsidR="00AF4711">
        <w:t>This will include altering</w:t>
      </w:r>
      <w:r w:rsidR="00A40263">
        <w:t xml:space="preserve">, </w:t>
      </w:r>
      <w:proofErr w:type="gramStart"/>
      <w:r w:rsidR="00A40263">
        <w:t>updating</w:t>
      </w:r>
      <w:proofErr w:type="gramEnd"/>
      <w:r w:rsidR="00AF4711">
        <w:t xml:space="preserve"> and</w:t>
      </w:r>
      <w:r w:rsidR="00934DE6">
        <w:t xml:space="preserve"> </w:t>
      </w:r>
      <w:r w:rsidRPr="00EB60EC">
        <w:t>clarify</w:t>
      </w:r>
      <w:r w:rsidR="00AF4711">
        <w:t>ing</w:t>
      </w:r>
      <w:r w:rsidRPr="00EB60EC">
        <w:t xml:space="preserve"> the</w:t>
      </w:r>
      <w:r w:rsidR="00AF4711">
        <w:t xml:space="preserve"> responsibilities and</w:t>
      </w:r>
      <w:r w:rsidRPr="00EB60EC">
        <w:t xml:space="preserve"> requirements </w:t>
      </w:r>
      <w:r w:rsidR="00AF4711">
        <w:t xml:space="preserve">of </w:t>
      </w:r>
      <w:r w:rsidR="00A40263">
        <w:t xml:space="preserve">the </w:t>
      </w:r>
      <w:r w:rsidR="00AF4711">
        <w:t xml:space="preserve">ESO, </w:t>
      </w:r>
      <w:r w:rsidRPr="00EB60EC">
        <w:t>CUSC parties, Restoration Service Providers</w:t>
      </w:r>
      <w:r w:rsidR="00E17BE5">
        <w:t>, Transmission Licensees</w:t>
      </w:r>
      <w:r w:rsidRPr="00EB60EC">
        <w:t xml:space="preserve"> and Distribution Network Operators</w:t>
      </w:r>
      <w:r w:rsidR="00793EAF">
        <w:t xml:space="preserve">, </w:t>
      </w:r>
      <w:r w:rsidRPr="00EB60EC">
        <w:t>taking part in restoration activities</w:t>
      </w:r>
      <w:r w:rsidR="00C40273">
        <w:t>.</w:t>
      </w:r>
      <w:r w:rsidRPr="00EB60EC">
        <w:t xml:space="preserve">  </w:t>
      </w:r>
    </w:p>
    <w:p w14:paraId="768C4A8A" w14:textId="77777777" w:rsidR="00043548" w:rsidRPr="005603D9" w:rsidRDefault="00043548" w:rsidP="00043548">
      <w:pPr>
        <w:pStyle w:val="CA3"/>
      </w:pPr>
      <w:bookmarkStart w:id="28" w:name="_Toc116025740"/>
      <w:r w:rsidRPr="005603D9">
        <w:t xml:space="preserve">What is the </w:t>
      </w:r>
      <w:r w:rsidR="005E3456">
        <w:t>s</w:t>
      </w:r>
      <w:r w:rsidRPr="005603D9">
        <w:t>olution?</w:t>
      </w:r>
      <w:bookmarkEnd w:id="21"/>
      <w:bookmarkEnd w:id="27"/>
      <w:bookmarkEnd w:id="28"/>
    </w:p>
    <w:p w14:paraId="7F148850" w14:textId="77777777" w:rsidR="00DC39DC" w:rsidRDefault="00DC39DC" w:rsidP="00DC39DC">
      <w:pPr>
        <w:pStyle w:val="Heading2"/>
      </w:pPr>
      <w:bookmarkStart w:id="29" w:name="_Toc116025741"/>
      <w:r>
        <w:t>Proposer’s solution</w:t>
      </w:r>
      <w:bookmarkEnd w:id="29"/>
    </w:p>
    <w:p w14:paraId="68C6A12E" w14:textId="68E59FC6" w:rsidR="00EC0E85" w:rsidRPr="00EC0E85" w:rsidRDefault="00EC0E85" w:rsidP="00EC0E85">
      <w:pPr>
        <w:spacing w:after="160"/>
        <w:jc w:val="both"/>
      </w:pPr>
      <w:r w:rsidRPr="00EC0E85">
        <w:t xml:space="preserve">The </w:t>
      </w:r>
      <w:r w:rsidR="0058722C">
        <w:t>Proposer</w:t>
      </w:r>
      <w:r w:rsidR="0058722C" w:rsidRPr="00EC0E85">
        <w:t xml:space="preserve">’s </w:t>
      </w:r>
      <w:r w:rsidRPr="00EC0E85">
        <w:t xml:space="preserve">aim for </w:t>
      </w:r>
      <w:r w:rsidR="0058722C">
        <w:t>the</w:t>
      </w:r>
      <w:r w:rsidRPr="00EC0E85">
        <w:t xml:space="preserve"> implementation of the ESRS is to put in place measures, </w:t>
      </w:r>
      <w:proofErr w:type="gramStart"/>
      <w:r w:rsidRPr="00EC0E85">
        <w:t>tools</w:t>
      </w:r>
      <w:proofErr w:type="gramEnd"/>
      <w:r w:rsidRPr="00EC0E85">
        <w:t xml:space="preserve"> and procedures such that in the event of a total or partial shutdown</w:t>
      </w:r>
      <w:r w:rsidR="0058722C">
        <w:t xml:space="preserve"> of the NETS</w:t>
      </w:r>
      <w:r w:rsidRPr="00EC0E85">
        <w:t xml:space="preserve">, </w:t>
      </w:r>
      <w:r w:rsidR="0058722C">
        <w:t>that</w:t>
      </w:r>
      <w:r w:rsidRPr="00EC0E85">
        <w:t xml:space="preserve"> 60% of</w:t>
      </w:r>
      <w:commentRangeStart w:id="30"/>
      <w:r w:rsidRPr="00EC0E85">
        <w:t xml:space="preserve"> </w:t>
      </w:r>
      <w:r w:rsidR="009137D8" w:rsidRPr="009137D8">
        <w:rPr>
          <w:highlight w:val="green"/>
        </w:rPr>
        <w:t>transmission</w:t>
      </w:r>
      <w:r w:rsidR="009137D8" w:rsidRPr="00EC0E85">
        <w:t xml:space="preserve"> </w:t>
      </w:r>
      <w:commentRangeEnd w:id="30"/>
      <w:r w:rsidR="00AF4711">
        <w:rPr>
          <w:rStyle w:val="CommentReference"/>
          <w:rFonts w:ascii="Arial" w:eastAsia="Times New Roman" w:hAnsi="Arial" w:cs="Times New Roman"/>
          <w:lang w:eastAsia="en-GB"/>
        </w:rPr>
        <w:commentReference w:id="30"/>
      </w:r>
      <w:r w:rsidRPr="00EC0E85">
        <w:t xml:space="preserve">demand can be restored within all regions </w:t>
      </w:r>
      <w:r w:rsidR="0058722C">
        <w:t>of GB</w:t>
      </w:r>
      <w:r w:rsidRPr="00EC0E85">
        <w:t xml:space="preserve"> in 24 hours and 100% of </w:t>
      </w:r>
      <w:r w:rsidR="009137D8" w:rsidRPr="009137D8">
        <w:rPr>
          <w:highlight w:val="green"/>
        </w:rPr>
        <w:t>transmission</w:t>
      </w:r>
      <w:r w:rsidR="009137D8" w:rsidRPr="00EC0E85">
        <w:t xml:space="preserve"> </w:t>
      </w:r>
      <w:r w:rsidRPr="00EC0E85">
        <w:t xml:space="preserve">demand can be restored in 5 days nationally.  This is against the background that the </w:t>
      </w:r>
      <w:r w:rsidR="0058722C">
        <w:t>GB e</w:t>
      </w:r>
      <w:r w:rsidRPr="00EC0E85">
        <w:t xml:space="preserve">lectricity </w:t>
      </w:r>
      <w:r w:rsidR="0058722C">
        <w:t>s</w:t>
      </w:r>
      <w:r w:rsidRPr="00EC0E85">
        <w:t xml:space="preserve">ystem is in an intact and operable state and that there is not significant damage to electrical </w:t>
      </w:r>
      <w:r w:rsidR="00542F81">
        <w:t>p</w:t>
      </w:r>
      <w:r w:rsidRPr="00EC0E85">
        <w:t xml:space="preserve">lant and </w:t>
      </w:r>
      <w:r w:rsidR="00542F81">
        <w:t>a</w:t>
      </w:r>
      <w:r w:rsidRPr="00EC0E85">
        <w:t>pparatus.</w:t>
      </w:r>
    </w:p>
    <w:p w14:paraId="27225986" w14:textId="33274A7C" w:rsidR="00EC0E85" w:rsidRPr="00EC0E85" w:rsidRDefault="00EC0E85" w:rsidP="00EC0E85">
      <w:pPr>
        <w:spacing w:after="160"/>
        <w:jc w:val="both"/>
      </w:pPr>
      <w:r w:rsidRPr="00EC0E85">
        <w:t xml:space="preserve">This modification will build on the work completed through the implementation of the EU Emergency and Restoration Code </w:t>
      </w:r>
      <w:commentRangeStart w:id="31"/>
      <w:commentRangeStart w:id="32"/>
      <w:r w:rsidRPr="00EC0E85">
        <w:t>(</w:t>
      </w:r>
      <w:hyperlink r:id="rId23" w:history="1">
        <w:r w:rsidRPr="00D50382">
          <w:rPr>
            <w:rStyle w:val="Hyperlink"/>
          </w:rPr>
          <w:t>EU 2017/2196</w:t>
        </w:r>
      </w:hyperlink>
      <w:r w:rsidRPr="00EC0E85">
        <w:t>)</w:t>
      </w:r>
      <w:commentRangeEnd w:id="31"/>
      <w:r w:rsidR="009E3A31">
        <w:rPr>
          <w:rStyle w:val="CommentReference"/>
          <w:rFonts w:ascii="Arial" w:eastAsia="Times New Roman" w:hAnsi="Arial" w:cs="Times New Roman"/>
          <w:lang w:eastAsia="en-GB"/>
        </w:rPr>
        <w:commentReference w:id="31"/>
      </w:r>
      <w:commentRangeEnd w:id="32"/>
      <w:r w:rsidR="007C332F">
        <w:rPr>
          <w:rStyle w:val="CommentReference"/>
          <w:rFonts w:ascii="Arial" w:eastAsia="Times New Roman" w:hAnsi="Arial" w:cs="Times New Roman"/>
          <w:lang w:eastAsia="en-GB"/>
        </w:rPr>
        <w:commentReference w:id="32"/>
      </w:r>
      <w:r w:rsidRPr="00EC0E85">
        <w:t xml:space="preserve"> which was in part introduced to the Grid Code through Grid Code modifications </w:t>
      </w:r>
      <w:hyperlink r:id="rId24" w:history="1">
        <w:r w:rsidRPr="00EC0E85">
          <w:rPr>
            <w:color w:val="0000FF"/>
            <w:u w:val="single"/>
          </w:rPr>
          <w:t>GC0125</w:t>
        </w:r>
      </w:hyperlink>
      <w:r w:rsidRPr="00EC0E85">
        <w:t xml:space="preserve">, </w:t>
      </w:r>
      <w:hyperlink r:id="rId25" w:history="1">
        <w:r w:rsidRPr="00EC0E85">
          <w:rPr>
            <w:color w:val="0000FF"/>
            <w:u w:val="single"/>
          </w:rPr>
          <w:t>GC0127</w:t>
        </w:r>
      </w:hyperlink>
      <w:r w:rsidRPr="00EC0E85">
        <w:t xml:space="preserve"> and </w:t>
      </w:r>
      <w:hyperlink r:id="rId26" w:history="1">
        <w:r w:rsidRPr="00EC0E85">
          <w:rPr>
            <w:color w:val="0000FF"/>
            <w:u w:val="single"/>
          </w:rPr>
          <w:t>GC0128</w:t>
        </w:r>
      </w:hyperlink>
      <w:r w:rsidRPr="00EC0E85">
        <w:t xml:space="preserve"> and further being implemented through Grid Code modification </w:t>
      </w:r>
      <w:hyperlink r:id="rId27" w:history="1">
        <w:r w:rsidRPr="00EC0E85">
          <w:rPr>
            <w:color w:val="0000FF"/>
            <w:u w:val="single"/>
          </w:rPr>
          <w:t>GC0148</w:t>
        </w:r>
      </w:hyperlink>
      <w:r w:rsidRPr="00EC0E85">
        <w:t xml:space="preserve"> (Implementation of EU Emergency and Restoration Code Phase II).  </w:t>
      </w:r>
      <w:commentRangeStart w:id="33"/>
      <w:commentRangeStart w:id="34"/>
      <w:commentRangeStart w:id="35"/>
      <w:r w:rsidRPr="00EC0E85">
        <w:t>In addition, the work will build on the Distributed Restart Project for which code changes</w:t>
      </w:r>
      <w:r w:rsidR="00FD5569">
        <w:t xml:space="preserve"> were originally</w:t>
      </w:r>
      <w:r w:rsidRPr="00EC0E85">
        <w:t xml:space="preserve"> </w:t>
      </w:r>
      <w:r w:rsidR="00FD5569">
        <w:t xml:space="preserve">developed </w:t>
      </w:r>
      <w:r w:rsidRPr="00EC0E85">
        <w:t xml:space="preserve">in the GC0148 modification.  </w:t>
      </w:r>
      <w:r w:rsidR="009D538F">
        <w:t>M</w:t>
      </w:r>
      <w:r w:rsidRPr="00EC0E85">
        <w:t>any of the requirements being introduced through Grid Code modification GC0148 provide essential tools in achieving the objectives of the ESRS.</w:t>
      </w:r>
      <w:commentRangeEnd w:id="33"/>
      <w:r w:rsidR="00BE4026">
        <w:rPr>
          <w:rStyle w:val="CommentReference"/>
          <w:rFonts w:ascii="Arial" w:eastAsia="Times New Roman" w:hAnsi="Arial" w:cs="Times New Roman"/>
          <w:lang w:eastAsia="en-GB"/>
        </w:rPr>
        <w:commentReference w:id="33"/>
      </w:r>
      <w:commentRangeEnd w:id="34"/>
      <w:r w:rsidR="00944EE8">
        <w:rPr>
          <w:rStyle w:val="CommentReference"/>
          <w:rFonts w:ascii="Arial" w:eastAsia="Times New Roman" w:hAnsi="Arial" w:cs="Times New Roman"/>
          <w:lang w:eastAsia="en-GB"/>
        </w:rPr>
        <w:commentReference w:id="34"/>
      </w:r>
      <w:commentRangeEnd w:id="35"/>
      <w:r w:rsidR="00333016">
        <w:rPr>
          <w:rStyle w:val="CommentReference"/>
          <w:rFonts w:ascii="Arial" w:eastAsia="Times New Roman" w:hAnsi="Arial" w:cs="Times New Roman"/>
          <w:lang w:eastAsia="en-GB"/>
        </w:rPr>
        <w:commentReference w:id="35"/>
      </w:r>
      <w:r w:rsidR="00AF1AAE">
        <w:t xml:space="preserve">  It should be noted that whilst </w:t>
      </w:r>
      <w:r w:rsidR="001566AF">
        <w:t xml:space="preserve">the legal text for </w:t>
      </w:r>
      <w:r w:rsidR="00AF1AAE">
        <w:t>Distributed Re-Start</w:t>
      </w:r>
      <w:r w:rsidR="001566AF">
        <w:t xml:space="preserve"> was initially included within the scope of Grid Code Modification GC01</w:t>
      </w:r>
      <w:r w:rsidR="00FC6EAE">
        <w:t xml:space="preserve">48 it was subsequently removed following the GC0148 Workgroup Consultation on the basis that it better fitted </w:t>
      </w:r>
      <w:r w:rsidR="000822E0">
        <w:t xml:space="preserve">within the framework of the Electricity System Restoration Standard and was not an obligation of the EU Emergency and </w:t>
      </w:r>
      <w:r w:rsidR="009C6D17">
        <w:t>Restoration Code.</w:t>
      </w:r>
      <w:r w:rsidR="00AF1AAE">
        <w:t xml:space="preserve"> </w:t>
      </w:r>
    </w:p>
    <w:p w14:paraId="6BD12E29" w14:textId="5254FB38" w:rsidR="00EC0E85" w:rsidRPr="00EC0E85" w:rsidRDefault="00EC0E85" w:rsidP="00EC0E85">
      <w:pPr>
        <w:spacing w:after="160"/>
        <w:jc w:val="both"/>
      </w:pPr>
      <w:r w:rsidRPr="00EC0E85">
        <w:rPr>
          <w:rFonts w:ascii="Arial" w:hAnsi="Arial" w:cs="Arial"/>
          <w:color w:val="000000"/>
          <w:shd w:val="clear" w:color="auto" w:fill="FFFFFF"/>
        </w:rPr>
        <w:t xml:space="preserve">The </w:t>
      </w:r>
      <w:r w:rsidR="006D2E2A">
        <w:rPr>
          <w:rFonts w:ascii="Arial" w:hAnsi="Arial" w:cs="Arial"/>
          <w:color w:val="000000"/>
          <w:shd w:val="clear" w:color="auto" w:fill="FFFFFF"/>
        </w:rPr>
        <w:t>p</w:t>
      </w:r>
      <w:r w:rsidRPr="00EC0E85">
        <w:rPr>
          <w:rFonts w:ascii="Arial" w:hAnsi="Arial" w:cs="Arial"/>
          <w:color w:val="000000"/>
          <w:shd w:val="clear" w:color="auto" w:fill="FFFFFF"/>
        </w:rPr>
        <w:t>roposer’s solution is to replace all references to ‘</w:t>
      </w:r>
      <w:r w:rsidR="006D2E2A">
        <w:rPr>
          <w:rFonts w:ascii="Arial" w:hAnsi="Arial" w:cs="Arial"/>
          <w:color w:val="000000"/>
          <w:shd w:val="clear" w:color="auto" w:fill="FFFFFF"/>
        </w:rPr>
        <w:t>b</w:t>
      </w:r>
      <w:r w:rsidRPr="00EC0E85">
        <w:rPr>
          <w:rFonts w:ascii="Arial" w:hAnsi="Arial" w:cs="Arial"/>
          <w:color w:val="000000"/>
          <w:shd w:val="clear" w:color="auto" w:fill="FFFFFF"/>
        </w:rPr>
        <w:t xml:space="preserve">lack </w:t>
      </w:r>
      <w:r w:rsidR="006D2E2A">
        <w:rPr>
          <w:rFonts w:ascii="Arial" w:hAnsi="Arial" w:cs="Arial"/>
          <w:color w:val="000000"/>
          <w:shd w:val="clear" w:color="auto" w:fill="FFFFFF"/>
        </w:rPr>
        <w:t>s</w:t>
      </w:r>
      <w:r w:rsidRPr="00EC0E85">
        <w:rPr>
          <w:rFonts w:ascii="Arial" w:hAnsi="Arial" w:cs="Arial"/>
          <w:color w:val="000000"/>
          <w:shd w:val="clear" w:color="auto" w:fill="FFFFFF"/>
        </w:rPr>
        <w:t>tart’ with ‘</w:t>
      </w:r>
      <w:r w:rsidR="006D2E2A">
        <w:rPr>
          <w:rFonts w:ascii="Arial" w:hAnsi="Arial" w:cs="Arial"/>
          <w:color w:val="000000"/>
          <w:shd w:val="clear" w:color="auto" w:fill="FFFFFF"/>
        </w:rPr>
        <w:t>e</w:t>
      </w:r>
      <w:r w:rsidRPr="00EC0E85">
        <w:rPr>
          <w:rFonts w:ascii="Arial" w:hAnsi="Arial" w:cs="Arial"/>
          <w:color w:val="000000"/>
          <w:shd w:val="clear" w:color="auto" w:fill="FFFFFF"/>
        </w:rPr>
        <w:t xml:space="preserve">lectricity </w:t>
      </w:r>
      <w:r w:rsidR="006D2E2A">
        <w:rPr>
          <w:rFonts w:ascii="Arial" w:hAnsi="Arial" w:cs="Arial"/>
          <w:color w:val="000000"/>
          <w:shd w:val="clear" w:color="auto" w:fill="FFFFFF"/>
        </w:rPr>
        <w:t>s</w:t>
      </w:r>
      <w:r w:rsidRPr="00EC0E85">
        <w:rPr>
          <w:rFonts w:ascii="Arial" w:hAnsi="Arial" w:cs="Arial"/>
          <w:color w:val="000000"/>
          <w:shd w:val="clear" w:color="auto" w:fill="FFFFFF"/>
        </w:rPr>
        <w:t xml:space="preserve">ystem </w:t>
      </w:r>
      <w:r w:rsidR="006D2E2A">
        <w:rPr>
          <w:rFonts w:ascii="Arial" w:hAnsi="Arial" w:cs="Arial"/>
          <w:color w:val="000000"/>
          <w:shd w:val="clear" w:color="auto" w:fill="FFFFFF"/>
        </w:rPr>
        <w:t>r</w:t>
      </w:r>
      <w:r w:rsidRPr="00EC0E85">
        <w:rPr>
          <w:rFonts w:ascii="Arial" w:hAnsi="Arial" w:cs="Arial"/>
          <w:color w:val="000000"/>
          <w:shd w:val="clear" w:color="auto" w:fill="FFFFFF"/>
        </w:rPr>
        <w:t xml:space="preserve">estoration’ in line with the </w:t>
      </w:r>
      <w:r w:rsidR="007419E1">
        <w:rPr>
          <w:rFonts w:ascii="Arial" w:hAnsi="Arial" w:cs="Arial"/>
          <w:color w:val="000000"/>
          <w:shd w:val="clear" w:color="auto" w:fill="FFFFFF"/>
        </w:rPr>
        <w:t>l</w:t>
      </w:r>
      <w:r w:rsidRPr="00EC0E85">
        <w:rPr>
          <w:rFonts w:ascii="Arial" w:hAnsi="Arial" w:cs="Arial"/>
          <w:color w:val="000000"/>
          <w:shd w:val="clear" w:color="auto" w:fill="FFFFFF"/>
        </w:rPr>
        <w:t xml:space="preserve">icence changes described above. </w:t>
      </w:r>
      <w:commentRangeStart w:id="36"/>
      <w:commentRangeStart w:id="37"/>
      <w:r w:rsidRPr="00EC0E85">
        <w:rPr>
          <w:rFonts w:ascii="Arial" w:hAnsi="Arial" w:cs="Arial"/>
          <w:color w:val="000000"/>
          <w:shd w:val="clear" w:color="auto" w:fill="FFFFFF"/>
        </w:rPr>
        <w:t xml:space="preserve"> This would also be consistent with the proposals being put forward to change the</w:t>
      </w:r>
      <w:r w:rsidR="009C6D17">
        <w:rPr>
          <w:rFonts w:ascii="Arial" w:hAnsi="Arial" w:cs="Arial"/>
          <w:color w:val="000000"/>
          <w:shd w:val="clear" w:color="auto" w:fill="FFFFFF"/>
        </w:rPr>
        <w:t xml:space="preserve"> other industry codes such as the</w:t>
      </w:r>
      <w:r w:rsidRPr="00EC0E85">
        <w:rPr>
          <w:rFonts w:ascii="Arial" w:hAnsi="Arial" w:cs="Arial"/>
          <w:color w:val="000000"/>
          <w:shd w:val="clear" w:color="auto" w:fill="FFFFFF"/>
        </w:rPr>
        <w:t xml:space="preserve"> CUSC</w:t>
      </w:r>
      <w:r w:rsidR="00C842ED">
        <w:rPr>
          <w:rFonts w:ascii="Arial" w:hAnsi="Arial" w:cs="Arial"/>
          <w:color w:val="000000"/>
          <w:shd w:val="clear" w:color="auto" w:fill="FFFFFF"/>
        </w:rPr>
        <w:t>, STC</w:t>
      </w:r>
      <w:r w:rsidRPr="00EC0E85">
        <w:rPr>
          <w:rFonts w:ascii="Arial" w:hAnsi="Arial" w:cs="Arial"/>
          <w:color w:val="000000"/>
          <w:shd w:val="clear" w:color="auto" w:fill="FFFFFF"/>
        </w:rPr>
        <w:t xml:space="preserve"> and </w:t>
      </w:r>
      <w:commentRangeStart w:id="38"/>
      <w:commentRangeStart w:id="39"/>
      <w:commentRangeStart w:id="40"/>
      <w:r w:rsidRPr="00EC0E85">
        <w:rPr>
          <w:rFonts w:ascii="Arial" w:hAnsi="Arial" w:cs="Arial"/>
          <w:color w:val="000000"/>
          <w:shd w:val="clear" w:color="auto" w:fill="FFFFFF"/>
        </w:rPr>
        <w:t>BSC</w:t>
      </w:r>
      <w:commentRangeEnd w:id="38"/>
      <w:r w:rsidRPr="00EC0E85">
        <w:rPr>
          <w:rFonts w:ascii="Arial" w:hAnsi="Arial" w:cs="Arial"/>
          <w:color w:val="000000"/>
          <w:shd w:val="clear" w:color="auto" w:fill="FFFFFF"/>
        </w:rPr>
        <w:t>.</w:t>
      </w:r>
      <w:commentRangeEnd w:id="36"/>
      <w:r w:rsidR="00373032">
        <w:rPr>
          <w:rStyle w:val="CommentReference"/>
          <w:rFonts w:ascii="Arial" w:eastAsia="Times New Roman" w:hAnsi="Arial" w:cs="Times New Roman"/>
          <w:lang w:eastAsia="en-GB"/>
        </w:rPr>
        <w:commentReference w:id="36"/>
      </w:r>
      <w:commentRangeEnd w:id="37"/>
      <w:r w:rsidR="00C842ED">
        <w:rPr>
          <w:rStyle w:val="CommentReference"/>
          <w:rFonts w:ascii="Arial" w:eastAsia="Times New Roman" w:hAnsi="Arial" w:cs="Times New Roman"/>
          <w:lang w:eastAsia="en-GB"/>
        </w:rPr>
        <w:commentReference w:id="37"/>
      </w:r>
      <w:r w:rsidR="00542F81">
        <w:rPr>
          <w:rStyle w:val="CommentReference"/>
          <w:rFonts w:ascii="Arial" w:eastAsia="Times New Roman" w:hAnsi="Arial" w:cs="Times New Roman"/>
          <w:lang w:eastAsia="en-GB"/>
        </w:rPr>
        <w:commentReference w:id="38"/>
      </w:r>
      <w:commentRangeEnd w:id="39"/>
      <w:r w:rsidR="00F16339">
        <w:rPr>
          <w:rStyle w:val="CommentReference"/>
          <w:rFonts w:ascii="Arial" w:eastAsia="Times New Roman" w:hAnsi="Arial" w:cs="Times New Roman"/>
          <w:lang w:eastAsia="en-GB"/>
        </w:rPr>
        <w:commentReference w:id="39"/>
      </w:r>
      <w:commentRangeEnd w:id="40"/>
      <w:r w:rsidR="00A529B4">
        <w:rPr>
          <w:rStyle w:val="CommentReference"/>
          <w:rFonts w:ascii="Arial" w:eastAsia="Times New Roman" w:hAnsi="Arial" w:cs="Times New Roman"/>
          <w:lang w:eastAsia="en-GB"/>
        </w:rPr>
        <w:commentReference w:id="40"/>
      </w:r>
    </w:p>
    <w:p w14:paraId="52E4DBD8" w14:textId="1AC5397D" w:rsidR="00EC0E85" w:rsidRPr="00EC0E85" w:rsidRDefault="00EC0E85" w:rsidP="00EC0E85">
      <w:pPr>
        <w:spacing w:after="160"/>
        <w:jc w:val="both"/>
      </w:pPr>
      <w:r w:rsidRPr="00EC0E85">
        <w:t>The solution will also need to include changes to the System Restoration Plan and potentially the Test Plan</w:t>
      </w:r>
      <w:r w:rsidR="00C7639F">
        <w:t>.</w:t>
      </w:r>
    </w:p>
    <w:p w14:paraId="30D2DE89" w14:textId="3E8B84EB" w:rsidR="00EC0E85" w:rsidRPr="00EC0E85" w:rsidRDefault="00EC0E85" w:rsidP="00EC0E85">
      <w:pPr>
        <w:spacing w:after="160"/>
        <w:jc w:val="both"/>
      </w:pPr>
      <w:commentRangeStart w:id="41"/>
      <w:commentRangeStart w:id="42"/>
      <w:r w:rsidRPr="00EC0E85">
        <w:t>As part of this modification, the proposer will also take the opportunity to undertake a house keeping change to OC5.7.1(b)(</w:t>
      </w:r>
      <w:proofErr w:type="spellStart"/>
      <w:r w:rsidRPr="00EC0E85">
        <w:t>i</w:t>
      </w:r>
      <w:proofErr w:type="spellEnd"/>
      <w:r w:rsidRPr="00EC0E85">
        <w:t xml:space="preserve">) which is a correction that needs to be addressed following an inadvertent error arising from the implementation of Grid Code modification </w:t>
      </w:r>
      <w:commentRangeEnd w:id="41"/>
      <w:r w:rsidR="00542F81">
        <w:rPr>
          <w:rStyle w:val="CommentReference"/>
          <w:rFonts w:ascii="Arial" w:eastAsia="Times New Roman" w:hAnsi="Arial" w:cs="Times New Roman"/>
          <w:lang w:eastAsia="en-GB"/>
        </w:rPr>
        <w:commentReference w:id="41"/>
      </w:r>
      <w:commentRangeEnd w:id="42"/>
      <w:r w:rsidR="00F16339">
        <w:rPr>
          <w:rStyle w:val="CommentReference"/>
          <w:rFonts w:ascii="Arial" w:eastAsia="Times New Roman" w:hAnsi="Arial" w:cs="Times New Roman"/>
          <w:lang w:eastAsia="en-GB"/>
        </w:rPr>
        <w:commentReference w:id="42"/>
      </w:r>
      <w:hyperlink r:id="rId28" w:history="1">
        <w:r w:rsidRPr="00EC0E85">
          <w:rPr>
            <w:color w:val="0000FF"/>
            <w:u w:val="single"/>
          </w:rPr>
          <w:t>GC0108</w:t>
        </w:r>
      </w:hyperlink>
      <w:r w:rsidRPr="00EC0E85">
        <w:t xml:space="preserve"> (</w:t>
      </w:r>
      <w:r w:rsidRPr="00EC0E85">
        <w:rPr>
          <w:rFonts w:ascii="Arial" w:hAnsi="Arial" w:cs="Arial"/>
          <w:shd w:val="clear" w:color="auto" w:fill="FFFFFF"/>
        </w:rPr>
        <w:t xml:space="preserve">EU Code: Emergency &amp; Restoration: </w:t>
      </w:r>
      <w:r w:rsidR="00FB5123">
        <w:rPr>
          <w:rFonts w:ascii="Arial" w:hAnsi="Arial" w:cs="Arial"/>
          <w:shd w:val="clear" w:color="auto" w:fill="FFFFFF"/>
        </w:rPr>
        <w:t>b</w:t>
      </w:r>
      <w:r w:rsidR="00FB5123" w:rsidRPr="00EC0E85">
        <w:rPr>
          <w:rFonts w:ascii="Arial" w:hAnsi="Arial" w:cs="Arial"/>
          <w:shd w:val="clear" w:color="auto" w:fill="FFFFFF"/>
        </w:rPr>
        <w:t>lac</w:t>
      </w:r>
      <w:r w:rsidR="00FB5123">
        <w:rPr>
          <w:rFonts w:ascii="Arial" w:hAnsi="Arial" w:cs="Arial"/>
          <w:shd w:val="clear" w:color="auto" w:fill="FFFFFF"/>
        </w:rPr>
        <w:t>k</w:t>
      </w:r>
      <w:r w:rsidRPr="00EC0E85">
        <w:rPr>
          <w:rFonts w:ascii="Arial" w:hAnsi="Arial" w:cs="Arial"/>
          <w:shd w:val="clear" w:color="auto" w:fill="FFFFFF"/>
        </w:rPr>
        <w:t xml:space="preserve"> start testing requirements).</w:t>
      </w:r>
      <w:r w:rsidRPr="00EC0E85">
        <w:t xml:space="preserve"> </w:t>
      </w:r>
    </w:p>
    <w:p w14:paraId="00569775" w14:textId="77777777" w:rsidR="00050444" w:rsidRDefault="00050444" w:rsidP="00BD3E26">
      <w:pPr>
        <w:pStyle w:val="CA3"/>
      </w:pPr>
      <w:bookmarkStart w:id="43" w:name="_Toc116025742"/>
      <w:r>
        <w:t xml:space="preserve">Workgroup </w:t>
      </w:r>
      <w:r w:rsidR="005E3456">
        <w:t>c</w:t>
      </w:r>
      <w:r>
        <w:t>onsiderations</w:t>
      </w:r>
      <w:bookmarkEnd w:id="43"/>
    </w:p>
    <w:p w14:paraId="02390073" w14:textId="4F66CD17" w:rsidR="009C6AAF" w:rsidRDefault="00D16700" w:rsidP="00D16700">
      <w:pPr>
        <w:spacing w:line="240" w:lineRule="auto"/>
        <w:jc w:val="both"/>
        <w:textAlignment w:val="baseline"/>
        <w:rPr>
          <w:rFonts w:cs="Arial"/>
        </w:rPr>
      </w:pPr>
      <w:r>
        <w:rPr>
          <w:rFonts w:cs="Arial"/>
        </w:rPr>
        <w:t xml:space="preserve">The Workgroup </w:t>
      </w:r>
      <w:r w:rsidR="007419E1">
        <w:rPr>
          <w:rFonts w:cs="Arial"/>
        </w:rPr>
        <w:t xml:space="preserve">met </w:t>
      </w:r>
      <w:r w:rsidR="007D65BC" w:rsidRPr="007D65BC">
        <w:rPr>
          <w:rFonts w:cs="Arial"/>
          <w:highlight w:val="yellow"/>
        </w:rPr>
        <w:t>8</w:t>
      </w:r>
      <w:r w:rsidRPr="007D65BC">
        <w:rPr>
          <w:highlight w:val="yellow"/>
        </w:rPr>
        <w:t xml:space="preserve"> </w:t>
      </w:r>
      <w:r>
        <w:rPr>
          <w:rFonts w:cs="Arial"/>
          <w:highlight w:val="yellow"/>
        </w:rPr>
        <w:t>times</w:t>
      </w:r>
      <w:r>
        <w:rPr>
          <w:rFonts w:cs="Arial"/>
        </w:rPr>
        <w:t xml:space="preserve"> to discuss the issue</w:t>
      </w:r>
      <w:r w:rsidR="007419E1">
        <w:rPr>
          <w:rFonts w:cs="Arial"/>
        </w:rPr>
        <w:t>s</w:t>
      </w:r>
      <w:r>
        <w:rPr>
          <w:rFonts w:cs="Arial"/>
        </w:rPr>
        <w:t xml:space="preserve">, detail the scope of the proposed defect, devise potential </w:t>
      </w:r>
      <w:proofErr w:type="gramStart"/>
      <w:r>
        <w:rPr>
          <w:rFonts w:cs="Arial"/>
        </w:rPr>
        <w:t>solutions</w:t>
      </w:r>
      <w:proofErr w:type="gramEnd"/>
      <w:r>
        <w:rPr>
          <w:rFonts w:cs="Arial"/>
        </w:rPr>
        <w:t xml:space="preserve"> and assess the proposal in terms of the </w:t>
      </w:r>
      <w:r w:rsidR="00486F15">
        <w:rPr>
          <w:rFonts w:cs="Arial"/>
        </w:rPr>
        <w:t>applicable c</w:t>
      </w:r>
      <w:r>
        <w:rPr>
          <w:rFonts w:cs="Arial"/>
        </w:rPr>
        <w:t>ode </w:t>
      </w:r>
      <w:r w:rsidR="00486F15">
        <w:rPr>
          <w:rFonts w:cs="Arial"/>
        </w:rPr>
        <w:t>o</w:t>
      </w:r>
      <w:r>
        <w:rPr>
          <w:rFonts w:cs="Arial"/>
        </w:rPr>
        <w:t xml:space="preserve">bjectives. </w:t>
      </w:r>
      <w:r w:rsidR="00582372">
        <w:rPr>
          <w:rFonts w:cs="Arial"/>
        </w:rPr>
        <w:t xml:space="preserve">The </w:t>
      </w:r>
      <w:r w:rsidR="00486F15">
        <w:rPr>
          <w:rFonts w:cs="Arial"/>
        </w:rPr>
        <w:t>w</w:t>
      </w:r>
      <w:r w:rsidR="00582372">
        <w:rPr>
          <w:rFonts w:cs="Arial"/>
        </w:rPr>
        <w:t>orkgroup was well-represented</w:t>
      </w:r>
      <w:r w:rsidR="000B75B3">
        <w:rPr>
          <w:rFonts w:cs="Arial"/>
        </w:rPr>
        <w:t xml:space="preserve">; </w:t>
      </w:r>
      <w:r w:rsidR="00E45B12">
        <w:rPr>
          <w:rFonts w:cs="Arial"/>
        </w:rPr>
        <w:t>potentially affected stakeholders were included</w:t>
      </w:r>
      <w:r w:rsidR="000B75B3">
        <w:rPr>
          <w:rFonts w:cs="Arial"/>
        </w:rPr>
        <w:t xml:space="preserve"> and</w:t>
      </w:r>
      <w:r w:rsidR="001A66C4">
        <w:rPr>
          <w:rFonts w:cs="Arial"/>
        </w:rPr>
        <w:t xml:space="preserve"> opinions of </w:t>
      </w:r>
      <w:r w:rsidR="009C6AAF">
        <w:rPr>
          <w:rFonts w:cs="Arial"/>
        </w:rPr>
        <w:t xml:space="preserve">relevant </w:t>
      </w:r>
      <w:r w:rsidR="001A66C4">
        <w:rPr>
          <w:rFonts w:cs="Arial"/>
        </w:rPr>
        <w:t xml:space="preserve">industry experts who were not </w:t>
      </w:r>
      <w:r w:rsidR="00486F15">
        <w:rPr>
          <w:rFonts w:cs="Arial"/>
        </w:rPr>
        <w:t>w</w:t>
      </w:r>
      <w:r w:rsidR="001A66C4">
        <w:rPr>
          <w:rFonts w:cs="Arial"/>
        </w:rPr>
        <w:t>orkgroup members were sought as and when required</w:t>
      </w:r>
      <w:r w:rsidR="000B75B3">
        <w:rPr>
          <w:rFonts w:cs="Arial"/>
        </w:rPr>
        <w:t>. In</w:t>
      </w:r>
      <w:r w:rsidR="009C6AAF">
        <w:rPr>
          <w:rFonts w:cs="Arial"/>
        </w:rPr>
        <w:t xml:space="preserve"> </w:t>
      </w:r>
      <w:r w:rsidR="00F53012">
        <w:rPr>
          <w:rFonts w:cs="Arial"/>
        </w:rPr>
        <w:t>some circumstances,</w:t>
      </w:r>
      <w:r w:rsidR="001A66C4">
        <w:rPr>
          <w:rFonts w:cs="Arial"/>
        </w:rPr>
        <w:t xml:space="preserve"> </w:t>
      </w:r>
      <w:r w:rsidR="000B75B3">
        <w:rPr>
          <w:rFonts w:cs="Arial"/>
        </w:rPr>
        <w:t>required experts</w:t>
      </w:r>
      <w:r w:rsidR="009C6AAF">
        <w:rPr>
          <w:rFonts w:cs="Arial"/>
        </w:rPr>
        <w:t xml:space="preserve"> were invited to join the workgroup/subgroup meetings</w:t>
      </w:r>
      <w:r w:rsidR="00B640D0">
        <w:rPr>
          <w:rFonts w:cs="Arial"/>
        </w:rPr>
        <w:t xml:space="preserve"> to </w:t>
      </w:r>
      <w:r w:rsidR="00B640D0" w:rsidRPr="00CB6051">
        <w:rPr>
          <w:rFonts w:cs="Arial"/>
        </w:rPr>
        <w:t>provide their views</w:t>
      </w:r>
      <w:r w:rsidR="009C6AAF" w:rsidRPr="00B96483">
        <w:rPr>
          <w:rFonts w:cs="Arial"/>
        </w:rPr>
        <w:t>.</w:t>
      </w:r>
    </w:p>
    <w:p w14:paraId="00894C63" w14:textId="77777777" w:rsidR="008141C9" w:rsidRDefault="008141C9" w:rsidP="00D16700">
      <w:pPr>
        <w:spacing w:line="240" w:lineRule="auto"/>
        <w:jc w:val="both"/>
        <w:textAlignment w:val="baseline"/>
        <w:rPr>
          <w:rFonts w:cs="Arial"/>
        </w:rPr>
      </w:pPr>
    </w:p>
    <w:p w14:paraId="188B3E97" w14:textId="36166D90" w:rsidR="004A4E09" w:rsidRDefault="000D1022" w:rsidP="004A4E09">
      <w:pPr>
        <w:spacing w:line="240" w:lineRule="auto"/>
        <w:jc w:val="both"/>
        <w:textAlignment w:val="baseline"/>
        <w:rPr>
          <w:rFonts w:cs="Arial"/>
          <w:u w:val="single"/>
        </w:rPr>
      </w:pPr>
      <w:r>
        <w:rPr>
          <w:rFonts w:cs="Arial"/>
          <w:u w:val="single"/>
        </w:rPr>
        <w:t xml:space="preserve">ESO </w:t>
      </w:r>
      <w:r w:rsidR="00DA13C8">
        <w:rPr>
          <w:rFonts w:cs="Arial"/>
          <w:u w:val="single"/>
        </w:rPr>
        <w:t>Presentation o</w:t>
      </w:r>
      <w:r w:rsidR="009E3A31">
        <w:rPr>
          <w:rFonts w:cs="Arial"/>
          <w:u w:val="single"/>
        </w:rPr>
        <w:t>n</w:t>
      </w:r>
      <w:r w:rsidR="00DA13C8">
        <w:rPr>
          <w:rFonts w:cs="Arial"/>
          <w:u w:val="single"/>
        </w:rPr>
        <w:t xml:space="preserve"> </w:t>
      </w:r>
      <w:r w:rsidR="0034435C">
        <w:rPr>
          <w:rFonts w:cs="Arial"/>
          <w:u w:val="single"/>
        </w:rPr>
        <w:t xml:space="preserve">Modification Requirements </w:t>
      </w:r>
    </w:p>
    <w:p w14:paraId="385E7050" w14:textId="307C7123" w:rsidR="00F077A6" w:rsidRDefault="004A4E09" w:rsidP="004A4E09">
      <w:pPr>
        <w:spacing w:line="240" w:lineRule="auto"/>
        <w:jc w:val="both"/>
        <w:textAlignment w:val="baseline"/>
        <w:rPr>
          <w:rFonts w:cs="Arial"/>
        </w:rPr>
      </w:pPr>
      <w:r w:rsidRPr="004A4E09">
        <w:rPr>
          <w:rFonts w:cs="Arial"/>
        </w:rPr>
        <w:t xml:space="preserve">The </w:t>
      </w:r>
      <w:r w:rsidR="00FB5123">
        <w:rPr>
          <w:rFonts w:cs="Arial"/>
        </w:rPr>
        <w:t>Proposer</w:t>
      </w:r>
      <w:r w:rsidR="00486F15">
        <w:rPr>
          <w:rFonts w:cs="Arial"/>
        </w:rPr>
        <w:t xml:space="preserve"> </w:t>
      </w:r>
      <w:r w:rsidR="0065736F">
        <w:rPr>
          <w:rFonts w:cs="Arial"/>
        </w:rPr>
        <w:t xml:space="preserve">delivered a presentation which highlighted the following </w:t>
      </w:r>
      <w:r w:rsidR="009E3A31">
        <w:rPr>
          <w:rFonts w:cs="Arial"/>
        </w:rPr>
        <w:t xml:space="preserve">key </w:t>
      </w:r>
      <w:r w:rsidR="0065736F">
        <w:rPr>
          <w:rFonts w:cs="Arial"/>
        </w:rPr>
        <w:t>points</w:t>
      </w:r>
      <w:r w:rsidR="00F077A6">
        <w:rPr>
          <w:rFonts w:cs="Arial"/>
        </w:rPr>
        <w:t>:</w:t>
      </w:r>
    </w:p>
    <w:p w14:paraId="770BB651" w14:textId="7A40EF40" w:rsidR="00B46A29" w:rsidRPr="00B46A29" w:rsidRDefault="002C4D86" w:rsidP="00B46A29">
      <w:pPr>
        <w:pStyle w:val="ListParagraph"/>
        <w:numPr>
          <w:ilvl w:val="0"/>
          <w:numId w:val="30"/>
        </w:numPr>
        <w:spacing w:line="240" w:lineRule="auto"/>
        <w:jc w:val="both"/>
        <w:textAlignment w:val="baseline"/>
        <w:rPr>
          <w:rFonts w:eastAsiaTheme="minorEastAsia" w:cs="Arial"/>
        </w:rPr>
      </w:pPr>
      <w:r>
        <w:rPr>
          <w:rFonts w:eastAsiaTheme="minorEastAsia" w:cs="Arial"/>
        </w:rPr>
        <w:t xml:space="preserve">The aim of this </w:t>
      </w:r>
      <w:r w:rsidR="00831F04">
        <w:rPr>
          <w:rFonts w:eastAsiaTheme="minorEastAsia" w:cs="Arial"/>
        </w:rPr>
        <w:t xml:space="preserve">GC0156 </w:t>
      </w:r>
      <w:r>
        <w:rPr>
          <w:rFonts w:eastAsiaTheme="minorEastAsia" w:cs="Arial"/>
        </w:rPr>
        <w:t xml:space="preserve">modification </w:t>
      </w:r>
      <w:r w:rsidR="00206F50">
        <w:rPr>
          <w:rFonts w:eastAsiaTheme="minorEastAsia" w:cs="Arial"/>
        </w:rPr>
        <w:t xml:space="preserve">is </w:t>
      </w:r>
      <w:r w:rsidR="003C3F00">
        <w:rPr>
          <w:rFonts w:eastAsiaTheme="minorEastAsia" w:cs="Arial"/>
        </w:rPr>
        <w:t xml:space="preserve">to facilitate </w:t>
      </w:r>
      <w:r w:rsidR="00206F50">
        <w:rPr>
          <w:rFonts w:eastAsiaTheme="minorEastAsia" w:cs="Arial"/>
        </w:rPr>
        <w:t xml:space="preserve">the implementation of the ESRS </w:t>
      </w:r>
      <w:r w:rsidR="0025503D">
        <w:rPr>
          <w:rFonts w:eastAsiaTheme="minorEastAsia" w:cs="Arial"/>
        </w:rPr>
        <w:t>requirements including, in particular that</w:t>
      </w:r>
      <w:r>
        <w:rPr>
          <w:rFonts w:eastAsiaTheme="minorEastAsia" w:cs="Arial"/>
        </w:rPr>
        <w:t xml:space="preserve"> </w:t>
      </w:r>
      <w:r w:rsidRPr="002C4D86">
        <w:rPr>
          <w:rFonts w:eastAsiaTheme="minorEastAsia" w:cs="Arial"/>
        </w:rPr>
        <w:t xml:space="preserve">60% of </w:t>
      </w:r>
      <w:r w:rsidR="009E3A31" w:rsidRPr="009137D8">
        <w:rPr>
          <w:highlight w:val="green"/>
        </w:rPr>
        <w:t>transmission</w:t>
      </w:r>
      <w:r w:rsidR="009E3A31">
        <w:rPr>
          <w:rFonts w:eastAsiaTheme="minorEastAsia" w:cs="Arial"/>
        </w:rPr>
        <w:t xml:space="preserve"> </w:t>
      </w:r>
      <w:r w:rsidRPr="002C4D86">
        <w:rPr>
          <w:rFonts w:eastAsiaTheme="minorEastAsia" w:cs="Arial"/>
        </w:rPr>
        <w:t xml:space="preserve">demand </w:t>
      </w:r>
      <w:r w:rsidR="0025503D">
        <w:rPr>
          <w:rFonts w:eastAsiaTheme="minorEastAsia" w:cs="Arial"/>
        </w:rPr>
        <w:t xml:space="preserve">is </w:t>
      </w:r>
      <w:r w:rsidRPr="002C4D86">
        <w:rPr>
          <w:rFonts w:eastAsiaTheme="minorEastAsia" w:cs="Arial"/>
        </w:rPr>
        <w:t>restored within 24 hours (across all regions</w:t>
      </w:r>
      <w:r w:rsidR="0025503D">
        <w:rPr>
          <w:rFonts w:eastAsiaTheme="minorEastAsia" w:cs="Arial"/>
        </w:rPr>
        <w:t xml:space="preserve"> of GB</w:t>
      </w:r>
      <w:r w:rsidRPr="002C4D86">
        <w:rPr>
          <w:rFonts w:eastAsiaTheme="minorEastAsia" w:cs="Arial"/>
        </w:rPr>
        <w:t xml:space="preserve">) and 100% </w:t>
      </w:r>
      <w:r w:rsidR="0025503D">
        <w:rPr>
          <w:rFonts w:eastAsiaTheme="minorEastAsia" w:cs="Arial"/>
        </w:rPr>
        <w:t xml:space="preserve">is </w:t>
      </w:r>
      <w:r w:rsidRPr="002C4D86">
        <w:rPr>
          <w:rFonts w:eastAsiaTheme="minorEastAsia" w:cs="Arial"/>
        </w:rPr>
        <w:t>restored within 5 da</w:t>
      </w:r>
      <w:r>
        <w:rPr>
          <w:rFonts w:eastAsiaTheme="minorEastAsia" w:cs="Arial"/>
        </w:rPr>
        <w:t>ys</w:t>
      </w:r>
      <w:r w:rsidR="0025503D">
        <w:rPr>
          <w:rFonts w:eastAsiaTheme="minorEastAsia" w:cs="Arial"/>
        </w:rPr>
        <w:t>.  This</w:t>
      </w:r>
      <w:r>
        <w:rPr>
          <w:rFonts w:eastAsiaTheme="minorEastAsia" w:cs="Arial"/>
        </w:rPr>
        <w:t xml:space="preserve"> can only be achieved</w:t>
      </w:r>
      <w:r w:rsidR="00B46A29">
        <w:rPr>
          <w:rFonts w:eastAsiaTheme="minorEastAsia" w:cs="Arial"/>
        </w:rPr>
        <w:t xml:space="preserve"> </w:t>
      </w:r>
      <w:r w:rsidR="00B46A29" w:rsidRPr="00B46A29">
        <w:rPr>
          <w:rFonts w:eastAsiaTheme="minorEastAsia" w:cs="Arial"/>
        </w:rPr>
        <w:t xml:space="preserve">on the basis that network assets and </w:t>
      </w:r>
      <w:r w:rsidR="004606F9">
        <w:rPr>
          <w:rFonts w:eastAsiaTheme="minorEastAsia" w:cs="Arial"/>
        </w:rPr>
        <w:t>u</w:t>
      </w:r>
      <w:r w:rsidR="00C456D8">
        <w:rPr>
          <w:rFonts w:eastAsiaTheme="minorEastAsia" w:cs="Arial"/>
        </w:rPr>
        <w:t>sers</w:t>
      </w:r>
      <w:r w:rsidR="00B46A29" w:rsidRPr="00B46A29">
        <w:rPr>
          <w:rFonts w:eastAsiaTheme="minorEastAsia" w:cs="Arial"/>
        </w:rPr>
        <w:t xml:space="preserve"> </w:t>
      </w:r>
      <w:r w:rsidR="00486F15">
        <w:rPr>
          <w:rFonts w:eastAsiaTheme="minorEastAsia" w:cs="Arial"/>
        </w:rPr>
        <w:t>p</w:t>
      </w:r>
      <w:r w:rsidR="00B46A29" w:rsidRPr="00B46A29">
        <w:rPr>
          <w:rFonts w:eastAsiaTheme="minorEastAsia" w:cs="Arial"/>
        </w:rPr>
        <w:t>lant (e.g. generation, storage, HVDC etc) are in an operational and functional state</w:t>
      </w:r>
      <w:r w:rsidR="00FC542E">
        <w:rPr>
          <w:rFonts w:eastAsiaTheme="minorEastAsia" w:cs="Arial"/>
        </w:rPr>
        <w:t xml:space="preserve"> and there </w:t>
      </w:r>
      <w:r w:rsidR="005B3732">
        <w:rPr>
          <w:rFonts w:eastAsiaTheme="minorEastAsia" w:cs="Arial"/>
        </w:rPr>
        <w:t>is no</w:t>
      </w:r>
      <w:r w:rsidR="00FC542E" w:rsidRPr="00FC542E">
        <w:rPr>
          <w:rFonts w:eastAsiaTheme="minorEastAsia" w:cs="Arial"/>
        </w:rPr>
        <w:t xml:space="preserve"> extensive </w:t>
      </w:r>
      <w:r w:rsidR="005B3732">
        <w:rPr>
          <w:rFonts w:eastAsiaTheme="minorEastAsia" w:cs="Arial"/>
        </w:rPr>
        <w:t>or</w:t>
      </w:r>
      <w:r w:rsidR="00FC542E" w:rsidRPr="00FC542E">
        <w:rPr>
          <w:rFonts w:eastAsiaTheme="minorEastAsia" w:cs="Arial"/>
        </w:rPr>
        <w:t xml:space="preserve"> prolonged </w:t>
      </w:r>
      <w:r w:rsidR="0088222B">
        <w:rPr>
          <w:rFonts w:eastAsiaTheme="minorEastAsia" w:cs="Arial"/>
        </w:rPr>
        <w:t>n</w:t>
      </w:r>
      <w:r w:rsidR="00FC542E" w:rsidRPr="00FC542E">
        <w:rPr>
          <w:rFonts w:eastAsiaTheme="minorEastAsia" w:cs="Arial"/>
        </w:rPr>
        <w:t xml:space="preserve">etwork or </w:t>
      </w:r>
      <w:r w:rsidR="005B3732">
        <w:rPr>
          <w:rFonts w:eastAsiaTheme="minorEastAsia" w:cs="Arial"/>
        </w:rPr>
        <w:t>equipment</w:t>
      </w:r>
      <w:r w:rsidR="00FC542E" w:rsidRPr="00FC542E">
        <w:rPr>
          <w:rFonts w:eastAsiaTheme="minorEastAsia" w:cs="Arial"/>
        </w:rPr>
        <w:t xml:space="preserve"> damage</w:t>
      </w:r>
      <w:r w:rsidR="00B46A29" w:rsidRPr="00B46A29">
        <w:rPr>
          <w:rFonts w:eastAsiaTheme="minorEastAsia" w:cs="Arial"/>
        </w:rPr>
        <w:t>.</w:t>
      </w:r>
    </w:p>
    <w:p w14:paraId="01F14EC1" w14:textId="0CD8028C" w:rsidR="00373032" w:rsidRPr="004606F9" w:rsidRDefault="004A4E09" w:rsidP="004606F9">
      <w:pPr>
        <w:pStyle w:val="ListParagraph"/>
        <w:numPr>
          <w:ilvl w:val="0"/>
          <w:numId w:val="30"/>
        </w:numPr>
        <w:spacing w:line="240" w:lineRule="auto"/>
        <w:jc w:val="both"/>
        <w:textAlignment w:val="baseline"/>
        <w:rPr>
          <w:rFonts w:cs="Arial"/>
          <w:u w:val="single"/>
        </w:rPr>
      </w:pPr>
      <w:r w:rsidRPr="00F077A6">
        <w:rPr>
          <w:rFonts w:eastAsiaTheme="minorEastAsia" w:cs="Arial"/>
        </w:rPr>
        <w:t>In Nov</w:t>
      </w:r>
      <w:r w:rsidR="00A74808">
        <w:rPr>
          <w:rFonts w:eastAsiaTheme="minorEastAsia" w:cs="Arial"/>
        </w:rPr>
        <w:t>ember</w:t>
      </w:r>
      <w:r w:rsidRPr="00F077A6">
        <w:rPr>
          <w:rFonts w:eastAsiaTheme="minorEastAsia" w:cs="Arial"/>
        </w:rPr>
        <w:t xml:space="preserve"> 2021, the ESO</w:t>
      </w:r>
      <w:r w:rsidR="009E3A31">
        <w:rPr>
          <w:rFonts w:eastAsiaTheme="minorEastAsia" w:cs="Arial"/>
        </w:rPr>
        <w:t xml:space="preserve"> </w:t>
      </w:r>
      <w:r w:rsidRPr="00F077A6">
        <w:rPr>
          <w:rFonts w:eastAsiaTheme="minorEastAsia" w:cs="Arial"/>
        </w:rPr>
        <w:t xml:space="preserve">set up 7 </w:t>
      </w:r>
      <w:r w:rsidR="005F75C0">
        <w:rPr>
          <w:rFonts w:eastAsiaTheme="minorEastAsia" w:cs="Arial"/>
        </w:rPr>
        <w:t xml:space="preserve">non-code </w:t>
      </w:r>
      <w:r w:rsidRPr="00F077A6">
        <w:rPr>
          <w:rFonts w:eastAsiaTheme="minorEastAsia" w:cs="Arial"/>
        </w:rPr>
        <w:t xml:space="preserve">working groups to engage with the wider industry for initial </w:t>
      </w:r>
      <w:r w:rsidR="00A74808">
        <w:rPr>
          <w:rFonts w:eastAsiaTheme="minorEastAsia" w:cs="Arial"/>
        </w:rPr>
        <w:t xml:space="preserve">consideration of the possible requirements that may arise from </w:t>
      </w:r>
      <w:r w:rsidR="00BB3AEC">
        <w:rPr>
          <w:rFonts w:eastAsiaTheme="minorEastAsia" w:cs="Arial"/>
        </w:rPr>
        <w:t xml:space="preserve">the </w:t>
      </w:r>
      <w:r w:rsidR="00A74808">
        <w:rPr>
          <w:rFonts w:eastAsiaTheme="minorEastAsia" w:cs="Arial"/>
        </w:rPr>
        <w:t>ESRS</w:t>
      </w:r>
      <w:r w:rsidR="00A9167A">
        <w:rPr>
          <w:rFonts w:eastAsiaTheme="minorEastAsia" w:cs="Arial"/>
        </w:rPr>
        <w:t xml:space="preserve"> and to seek views on </w:t>
      </w:r>
      <w:r w:rsidRPr="00F077A6">
        <w:rPr>
          <w:rFonts w:eastAsiaTheme="minorEastAsia" w:cs="Arial"/>
        </w:rPr>
        <w:t xml:space="preserve">recommendations on how to implement the new ESRS </w:t>
      </w:r>
      <w:r w:rsidR="0088222B">
        <w:rPr>
          <w:rFonts w:eastAsiaTheme="minorEastAsia" w:cs="Arial"/>
        </w:rPr>
        <w:t>l</w:t>
      </w:r>
      <w:r w:rsidRPr="00F077A6">
        <w:rPr>
          <w:rFonts w:eastAsiaTheme="minorEastAsia" w:cs="Arial"/>
        </w:rPr>
        <w:t xml:space="preserve">icence </w:t>
      </w:r>
      <w:r w:rsidR="0088222B">
        <w:rPr>
          <w:rFonts w:eastAsiaTheme="minorEastAsia" w:cs="Arial"/>
        </w:rPr>
        <w:t>o</w:t>
      </w:r>
      <w:r w:rsidRPr="00F077A6">
        <w:rPr>
          <w:rFonts w:eastAsiaTheme="minorEastAsia" w:cs="Arial"/>
        </w:rPr>
        <w:t>bligations.</w:t>
      </w:r>
      <w:r w:rsidR="00F077A6">
        <w:rPr>
          <w:rFonts w:eastAsiaTheme="minorEastAsia" w:cs="Arial"/>
        </w:rPr>
        <w:t xml:space="preserve"> </w:t>
      </w:r>
      <w:r w:rsidRPr="00F077A6">
        <w:rPr>
          <w:rFonts w:eastAsiaTheme="minorEastAsia" w:cs="Arial"/>
        </w:rPr>
        <w:t xml:space="preserve">All the working groups </w:t>
      </w:r>
      <w:r w:rsidR="00F077A6">
        <w:rPr>
          <w:rFonts w:eastAsiaTheme="minorEastAsia" w:cs="Arial"/>
        </w:rPr>
        <w:t>were</w:t>
      </w:r>
      <w:r w:rsidRPr="00F077A6">
        <w:rPr>
          <w:rFonts w:eastAsiaTheme="minorEastAsia" w:cs="Arial"/>
        </w:rPr>
        <w:t xml:space="preserve"> disbanded </w:t>
      </w:r>
      <w:r w:rsidR="00A9167A">
        <w:rPr>
          <w:rFonts w:eastAsiaTheme="minorEastAsia" w:cs="Arial"/>
        </w:rPr>
        <w:t xml:space="preserve">at the </w:t>
      </w:r>
      <w:r w:rsidRPr="00F077A6">
        <w:rPr>
          <w:rFonts w:eastAsiaTheme="minorEastAsia" w:cs="Arial"/>
        </w:rPr>
        <w:t xml:space="preserve">end of April 2022 and </w:t>
      </w:r>
      <w:r w:rsidR="00A9167A">
        <w:rPr>
          <w:rFonts w:eastAsiaTheme="minorEastAsia" w:cs="Arial"/>
        </w:rPr>
        <w:t>the</w:t>
      </w:r>
      <w:r w:rsidR="009D355B">
        <w:rPr>
          <w:rFonts w:eastAsiaTheme="minorEastAsia" w:cs="Arial"/>
        </w:rPr>
        <w:t xml:space="preserve"> </w:t>
      </w:r>
      <w:r w:rsidRPr="00F077A6">
        <w:rPr>
          <w:rFonts w:eastAsiaTheme="minorEastAsia" w:cs="Arial"/>
        </w:rPr>
        <w:t>working group reports</w:t>
      </w:r>
      <w:r w:rsidR="009E3A31">
        <w:rPr>
          <w:rFonts w:eastAsiaTheme="minorEastAsia" w:cs="Arial"/>
        </w:rPr>
        <w:t xml:space="preserve"> were</w:t>
      </w:r>
      <w:r w:rsidRPr="00F077A6">
        <w:rPr>
          <w:rFonts w:eastAsiaTheme="minorEastAsia" w:cs="Arial"/>
        </w:rPr>
        <w:t xml:space="preserve"> </w:t>
      </w:r>
      <w:r w:rsidR="00F077A6">
        <w:rPr>
          <w:rFonts w:eastAsiaTheme="minorEastAsia" w:cs="Arial"/>
        </w:rPr>
        <w:t>shared with the</w:t>
      </w:r>
      <w:r w:rsidRPr="00F077A6">
        <w:rPr>
          <w:rFonts w:eastAsiaTheme="minorEastAsia" w:cs="Arial"/>
        </w:rPr>
        <w:t xml:space="preserve"> GC0156 </w:t>
      </w:r>
      <w:r w:rsidR="00F077A6">
        <w:rPr>
          <w:rFonts w:eastAsiaTheme="minorEastAsia" w:cs="Arial"/>
        </w:rPr>
        <w:t xml:space="preserve">Workgroup </w:t>
      </w:r>
      <w:r w:rsidRPr="00F077A6">
        <w:rPr>
          <w:rFonts w:eastAsiaTheme="minorEastAsia" w:cs="Arial"/>
        </w:rPr>
        <w:t xml:space="preserve">for further development. </w:t>
      </w:r>
    </w:p>
    <w:p w14:paraId="2FDAF6B7" w14:textId="03239E15" w:rsidR="00373032" w:rsidRPr="0037780F" w:rsidRDefault="00373032" w:rsidP="001A262C">
      <w:pPr>
        <w:pStyle w:val="ListParagraph"/>
        <w:numPr>
          <w:ilvl w:val="0"/>
          <w:numId w:val="30"/>
        </w:numPr>
        <w:jc w:val="both"/>
        <w:textAlignment w:val="baseline"/>
        <w:rPr>
          <w:rFonts w:cs="Arial"/>
        </w:rPr>
      </w:pPr>
      <w:r>
        <w:t xml:space="preserve">GC0148 is progressing and includes updates to low frequency demand disconnection, communications systems, critical tools and facilities, the System Defence Plan, System Restoration Plan, Test Plan, </w:t>
      </w:r>
      <w:r w:rsidR="00A37203">
        <w:t xml:space="preserve">how </w:t>
      </w:r>
      <w:r>
        <w:t xml:space="preserve">smaller non-CUSC Parties </w:t>
      </w:r>
      <w:r w:rsidR="00A37203">
        <w:t xml:space="preserve">would fall under the </w:t>
      </w:r>
      <w:r w:rsidR="00D40CDF">
        <w:t xml:space="preserve">remit of the EU Emergency and Restoration Code </w:t>
      </w:r>
      <w:r>
        <w:t>and requirements for electricity storage modules during low system frequencies.</w:t>
      </w:r>
    </w:p>
    <w:p w14:paraId="2C2C5527" w14:textId="755B71B9" w:rsidR="001A262C" w:rsidRPr="001A262C" w:rsidRDefault="005D256F" w:rsidP="001A262C">
      <w:pPr>
        <w:pStyle w:val="ListParagraph"/>
        <w:numPr>
          <w:ilvl w:val="0"/>
          <w:numId w:val="30"/>
        </w:numPr>
        <w:jc w:val="both"/>
        <w:textAlignment w:val="baseline"/>
        <w:rPr>
          <w:rFonts w:cs="Arial"/>
        </w:rPr>
      </w:pPr>
      <w:r w:rsidRPr="005D256F">
        <w:rPr>
          <w:rFonts w:cs="Arial"/>
          <w:lang w:val="en-US"/>
        </w:rPr>
        <w:t xml:space="preserve">The Distributed Restart </w:t>
      </w:r>
      <w:r w:rsidR="00934DE6" w:rsidRPr="005D256F">
        <w:rPr>
          <w:rFonts w:cs="Arial"/>
          <w:lang w:val="en-US"/>
        </w:rPr>
        <w:t>Project</w:t>
      </w:r>
      <w:r w:rsidR="00625B87" w:rsidRPr="00625B87">
        <w:rPr>
          <w:rFonts w:cs="Arial"/>
          <w:vertAlign w:val="superscript"/>
          <w:lang w:val="en-US"/>
        </w:rPr>
        <w:footnoteReference w:id="3"/>
      </w:r>
      <w:r w:rsidR="00625B87" w:rsidRPr="00625B87">
        <w:rPr>
          <w:rFonts w:cs="Arial"/>
          <w:lang w:val="en-US"/>
        </w:rPr>
        <w:t xml:space="preserve"> </w:t>
      </w:r>
      <w:r w:rsidR="00934DE6">
        <w:rPr>
          <w:rFonts w:cs="Arial"/>
          <w:lang w:val="en-US"/>
        </w:rPr>
        <w:t>had</w:t>
      </w:r>
      <w:r w:rsidR="00373032">
        <w:rPr>
          <w:rFonts w:cs="Arial"/>
          <w:lang w:val="en-US"/>
        </w:rPr>
        <w:t xml:space="preserve"> </w:t>
      </w:r>
      <w:r w:rsidR="0093467C">
        <w:rPr>
          <w:rFonts w:cs="Arial"/>
          <w:lang w:val="en-US"/>
        </w:rPr>
        <w:t xml:space="preserve">initially </w:t>
      </w:r>
      <w:r w:rsidR="00373032">
        <w:rPr>
          <w:rFonts w:cs="Arial"/>
          <w:lang w:val="en-US"/>
        </w:rPr>
        <w:t>been included within GC0148</w:t>
      </w:r>
      <w:r w:rsidR="00B725F6">
        <w:rPr>
          <w:rFonts w:cs="Arial"/>
          <w:lang w:val="en-US"/>
        </w:rPr>
        <w:t xml:space="preserve"> as a non- mandatory </w:t>
      </w:r>
      <w:r w:rsidR="005F75C0">
        <w:rPr>
          <w:rFonts w:cs="Arial"/>
          <w:lang w:val="en-US"/>
        </w:rPr>
        <w:t>requirement</w:t>
      </w:r>
      <w:r w:rsidR="00A852CC">
        <w:rPr>
          <w:rFonts w:cs="Arial"/>
          <w:lang w:val="en-US"/>
        </w:rPr>
        <w:t>,</w:t>
      </w:r>
      <w:r w:rsidR="005F75C0">
        <w:rPr>
          <w:rFonts w:cs="Arial"/>
          <w:lang w:val="en-US"/>
        </w:rPr>
        <w:t xml:space="preserve"> </w:t>
      </w:r>
      <w:r w:rsidR="00A852CC">
        <w:rPr>
          <w:rFonts w:cs="Arial"/>
          <w:lang w:val="en-US"/>
        </w:rPr>
        <w:t>however</w:t>
      </w:r>
      <w:r w:rsidR="00373032">
        <w:rPr>
          <w:rFonts w:cs="Arial"/>
          <w:lang w:val="en-US"/>
        </w:rPr>
        <w:t xml:space="preserve"> </w:t>
      </w:r>
      <w:r w:rsidR="00AD0AB1">
        <w:rPr>
          <w:rFonts w:cs="Arial"/>
          <w:lang w:val="en-US"/>
        </w:rPr>
        <w:t xml:space="preserve">following general industry </w:t>
      </w:r>
      <w:r w:rsidR="00A852CC">
        <w:rPr>
          <w:rFonts w:cs="Arial"/>
          <w:lang w:val="en-US"/>
        </w:rPr>
        <w:t xml:space="preserve">agreement </w:t>
      </w:r>
      <w:proofErr w:type="gramStart"/>
      <w:r w:rsidR="00A852CC">
        <w:rPr>
          <w:rFonts w:cs="Arial"/>
          <w:lang w:val="en-US"/>
        </w:rPr>
        <w:t>as a result of</w:t>
      </w:r>
      <w:proofErr w:type="gramEnd"/>
      <w:r w:rsidR="00A852CC">
        <w:rPr>
          <w:rFonts w:cs="Arial"/>
          <w:lang w:val="en-US"/>
        </w:rPr>
        <w:t xml:space="preserve"> the </w:t>
      </w:r>
      <w:r w:rsidR="001E54B4">
        <w:rPr>
          <w:rFonts w:cs="Arial"/>
          <w:lang w:val="en-US"/>
        </w:rPr>
        <w:t xml:space="preserve">GC0148 Workgroup Consultation, it was agreed that the Distributed Re-Start provisions were best </w:t>
      </w:r>
      <w:r w:rsidR="00150F3D">
        <w:rPr>
          <w:rFonts w:cs="Arial"/>
          <w:lang w:val="en-US"/>
        </w:rPr>
        <w:t xml:space="preserve">placed </w:t>
      </w:r>
      <w:r w:rsidR="0050232C">
        <w:rPr>
          <w:rFonts w:cs="Arial"/>
          <w:lang w:val="en-US"/>
        </w:rPr>
        <w:t>within the scope of this</w:t>
      </w:r>
      <w:r w:rsidR="00150F3D">
        <w:rPr>
          <w:rFonts w:cs="Arial"/>
          <w:lang w:val="en-US"/>
        </w:rPr>
        <w:t xml:space="preserve"> GC0156 modification</w:t>
      </w:r>
      <w:r w:rsidR="00373032">
        <w:rPr>
          <w:rFonts w:cs="Arial"/>
          <w:lang w:val="en-US"/>
        </w:rPr>
        <w:t>. Th</w:t>
      </w:r>
      <w:r w:rsidR="00A3257D">
        <w:rPr>
          <w:rFonts w:cs="Arial"/>
          <w:lang w:val="en-US"/>
        </w:rPr>
        <w:t>e Distributed Re-Start</w:t>
      </w:r>
      <w:r w:rsidR="00373032">
        <w:rPr>
          <w:rFonts w:cs="Arial"/>
          <w:lang w:val="en-US"/>
        </w:rPr>
        <w:t xml:space="preserve"> project </w:t>
      </w:r>
      <w:r w:rsidR="00B725F6">
        <w:rPr>
          <w:rFonts w:cs="Arial"/>
          <w:lang w:val="en-US"/>
        </w:rPr>
        <w:t xml:space="preserve">seeks to introduce the necessary Grid Code </w:t>
      </w:r>
      <w:r w:rsidR="00A3257D">
        <w:rPr>
          <w:rFonts w:cs="Arial"/>
          <w:lang w:val="en-US"/>
        </w:rPr>
        <w:t>modifications</w:t>
      </w:r>
      <w:r w:rsidR="00B725F6">
        <w:rPr>
          <w:rFonts w:cs="Arial"/>
          <w:lang w:val="en-US"/>
        </w:rPr>
        <w:t xml:space="preserve"> to support provision of services by distribution connected generators</w:t>
      </w:r>
      <w:r w:rsidR="00922B19">
        <w:rPr>
          <w:rFonts w:cs="Arial"/>
          <w:lang w:val="en-US"/>
        </w:rPr>
        <w:t xml:space="preserve"> who </w:t>
      </w:r>
      <w:proofErr w:type="gramStart"/>
      <w:r w:rsidR="00922B19">
        <w:rPr>
          <w:rFonts w:cs="Arial"/>
          <w:lang w:val="en-US"/>
        </w:rPr>
        <w:t>are able to</w:t>
      </w:r>
      <w:proofErr w:type="gramEnd"/>
      <w:r w:rsidR="00922B19">
        <w:rPr>
          <w:rFonts w:cs="Arial"/>
          <w:lang w:val="en-US"/>
        </w:rPr>
        <w:t xml:space="preserve"> </w:t>
      </w:r>
      <w:proofErr w:type="spellStart"/>
      <w:r w:rsidR="00F01C66">
        <w:rPr>
          <w:rFonts w:cs="Arial"/>
          <w:lang w:val="en-US"/>
        </w:rPr>
        <w:t>energise</w:t>
      </w:r>
      <w:proofErr w:type="spellEnd"/>
      <w:r w:rsidR="00F01C66">
        <w:rPr>
          <w:rFonts w:cs="Arial"/>
          <w:lang w:val="en-US"/>
        </w:rPr>
        <w:t xml:space="preserve"> and restore sections of the Distribution Network Operators system.  This is seen a</w:t>
      </w:r>
      <w:r w:rsidR="00D766E5">
        <w:rPr>
          <w:rFonts w:cs="Arial"/>
          <w:lang w:val="en-US"/>
        </w:rPr>
        <w:t>s</w:t>
      </w:r>
      <w:r w:rsidR="00F01C66">
        <w:rPr>
          <w:rFonts w:cs="Arial"/>
          <w:lang w:val="en-US"/>
        </w:rPr>
        <w:t xml:space="preserve"> </w:t>
      </w:r>
      <w:r w:rsidR="00D766E5">
        <w:rPr>
          <w:rFonts w:cs="Arial"/>
          <w:lang w:val="en-US"/>
        </w:rPr>
        <w:t xml:space="preserve">a </w:t>
      </w:r>
      <w:r w:rsidR="00330F0A">
        <w:rPr>
          <w:rFonts w:cs="Arial"/>
          <w:lang w:val="en-US"/>
        </w:rPr>
        <w:t xml:space="preserve">further tool </w:t>
      </w:r>
      <w:r w:rsidR="00510113">
        <w:rPr>
          <w:rFonts w:cs="Arial"/>
          <w:lang w:val="en-US"/>
        </w:rPr>
        <w:t xml:space="preserve">to </w:t>
      </w:r>
      <w:r w:rsidR="0092430F">
        <w:rPr>
          <w:rFonts w:cs="Arial"/>
          <w:lang w:val="en-US"/>
        </w:rPr>
        <w:t xml:space="preserve">restore sections of the Total System against a background of diminishing </w:t>
      </w:r>
      <w:r w:rsidR="00D36942">
        <w:rPr>
          <w:rFonts w:cs="Arial"/>
          <w:lang w:val="en-US"/>
        </w:rPr>
        <w:t>traditional Black Start Service providers</w:t>
      </w:r>
      <w:r w:rsidR="00B725F6">
        <w:rPr>
          <w:rFonts w:cs="Arial"/>
          <w:lang w:val="en-US"/>
        </w:rPr>
        <w:t xml:space="preserve"> </w:t>
      </w:r>
    </w:p>
    <w:p w14:paraId="000EF0F6" w14:textId="5026BADF" w:rsidR="000D1022" w:rsidRPr="00370B4E" w:rsidRDefault="001A262C" w:rsidP="00370B4E">
      <w:pPr>
        <w:pStyle w:val="ListParagraph"/>
        <w:numPr>
          <w:ilvl w:val="0"/>
          <w:numId w:val="30"/>
        </w:numPr>
        <w:jc w:val="both"/>
        <w:textAlignment w:val="baseline"/>
        <w:rPr>
          <w:rFonts w:cs="Arial"/>
        </w:rPr>
      </w:pPr>
      <w:commentRangeStart w:id="45"/>
      <w:commentRangeStart w:id="46"/>
      <w:commentRangeStart w:id="47"/>
      <w:commentRangeStart w:id="48"/>
      <w:r w:rsidRPr="001A262C">
        <w:rPr>
          <w:rFonts w:cs="Arial"/>
        </w:rPr>
        <w:t>Th</w:t>
      </w:r>
      <w:r w:rsidR="00D36942">
        <w:rPr>
          <w:rFonts w:cs="Arial"/>
        </w:rPr>
        <w:t xml:space="preserve">e Distributed </w:t>
      </w:r>
      <w:r w:rsidR="00CD7D18">
        <w:rPr>
          <w:rFonts w:cs="Arial"/>
        </w:rPr>
        <w:t>Re-Start provisions a</w:t>
      </w:r>
      <w:r w:rsidR="006A3D07">
        <w:rPr>
          <w:rFonts w:cs="Arial"/>
        </w:rPr>
        <w:t>re</w:t>
      </w:r>
      <w:r w:rsidR="00CD7D18">
        <w:rPr>
          <w:rFonts w:cs="Arial"/>
        </w:rPr>
        <w:t xml:space="preserve"> included </w:t>
      </w:r>
      <w:r w:rsidRPr="001A262C">
        <w:rPr>
          <w:rFonts w:cs="Arial"/>
        </w:rPr>
        <w:t xml:space="preserve">within the GC0156 legal text available in </w:t>
      </w:r>
      <w:r w:rsidRPr="001A262C">
        <w:rPr>
          <w:rFonts w:cs="Arial"/>
          <w:highlight w:val="yellow"/>
        </w:rPr>
        <w:t>Annex 5</w:t>
      </w:r>
      <w:commentRangeEnd w:id="47"/>
      <w:ins w:id="49" w:author="Paul Youngman" w:date="2022-10-27T11:58:00Z">
        <w:r w:rsidR="00370B4E">
          <w:rPr>
            <w:rFonts w:cs="Arial"/>
          </w:rPr>
          <w:t>.</w:t>
        </w:r>
      </w:ins>
      <w:commentRangeEnd w:id="45"/>
      <w:r w:rsidR="00373032">
        <w:rPr>
          <w:rStyle w:val="CommentReference"/>
        </w:rPr>
        <w:commentReference w:id="45"/>
      </w:r>
      <w:commentRangeEnd w:id="46"/>
      <w:r w:rsidR="00C842ED">
        <w:rPr>
          <w:rStyle w:val="CommentReference"/>
        </w:rPr>
        <w:commentReference w:id="46"/>
      </w:r>
      <w:ins w:id="50" w:author="John-Okwesa(ESO), Banke" w:date="2022-10-27T11:58:00Z">
        <w:r w:rsidR="002536BE">
          <w:rPr>
            <w:rStyle w:val="CommentReference"/>
          </w:rPr>
          <w:commentReference w:id="47"/>
        </w:r>
        <w:commentRangeEnd w:id="48"/>
        <w:r w:rsidR="00A13897">
          <w:rPr>
            <w:rStyle w:val="CommentReference"/>
          </w:rPr>
          <w:commentReference w:id="48"/>
        </w:r>
      </w:ins>
    </w:p>
    <w:p w14:paraId="694DD97F" w14:textId="77777777" w:rsidR="001A262C" w:rsidRDefault="001A262C" w:rsidP="00D16700">
      <w:pPr>
        <w:spacing w:line="240" w:lineRule="auto"/>
        <w:jc w:val="both"/>
        <w:textAlignment w:val="baseline"/>
        <w:rPr>
          <w:rFonts w:cs="Arial"/>
          <w:u w:val="single"/>
        </w:rPr>
      </w:pPr>
    </w:p>
    <w:p w14:paraId="1233FB30" w14:textId="7FC354EC" w:rsidR="00D96008" w:rsidRPr="003B1546" w:rsidRDefault="005F75C0" w:rsidP="00D16700">
      <w:pPr>
        <w:spacing w:line="240" w:lineRule="auto"/>
        <w:jc w:val="both"/>
        <w:textAlignment w:val="baseline"/>
        <w:rPr>
          <w:rFonts w:cs="Arial"/>
          <w:u w:val="single"/>
        </w:rPr>
      </w:pPr>
      <w:r>
        <w:rPr>
          <w:rFonts w:cs="Arial"/>
          <w:u w:val="single"/>
        </w:rPr>
        <w:t>Non-code working groups -</w:t>
      </w:r>
      <w:r w:rsidR="00C706F7">
        <w:rPr>
          <w:rFonts w:cs="Arial"/>
          <w:u w:val="single"/>
        </w:rPr>
        <w:t xml:space="preserve"> </w:t>
      </w:r>
      <w:r w:rsidR="008B3486">
        <w:rPr>
          <w:rFonts w:cs="Arial"/>
          <w:u w:val="single"/>
        </w:rPr>
        <w:t xml:space="preserve">ESO’s </w:t>
      </w:r>
      <w:r w:rsidR="00D96008" w:rsidRPr="003B1546">
        <w:rPr>
          <w:rFonts w:cs="Arial"/>
          <w:u w:val="single"/>
        </w:rPr>
        <w:t xml:space="preserve">ESRS </w:t>
      </w:r>
      <w:r w:rsidR="00C85677">
        <w:rPr>
          <w:rFonts w:cs="Arial"/>
          <w:u w:val="single"/>
        </w:rPr>
        <w:t xml:space="preserve">Working Groups </w:t>
      </w:r>
      <w:r w:rsidR="00CF270B">
        <w:rPr>
          <w:rFonts w:cs="Arial"/>
          <w:u w:val="single"/>
        </w:rPr>
        <w:t>Report</w:t>
      </w:r>
    </w:p>
    <w:p w14:paraId="4C4CC9C5" w14:textId="29A4034E" w:rsidR="00F23F38" w:rsidRDefault="004A2670" w:rsidP="00D16700">
      <w:pPr>
        <w:spacing w:line="240" w:lineRule="auto"/>
        <w:jc w:val="both"/>
        <w:textAlignment w:val="baseline"/>
        <w:rPr>
          <w:rFonts w:cs="Arial"/>
        </w:rPr>
      </w:pPr>
      <w:r w:rsidRPr="004A2670">
        <w:rPr>
          <w:rFonts w:cs="Arial"/>
        </w:rPr>
        <w:t xml:space="preserve">The </w:t>
      </w:r>
      <w:r>
        <w:rPr>
          <w:rFonts w:cs="Arial"/>
        </w:rPr>
        <w:t>ESO</w:t>
      </w:r>
      <w:r w:rsidR="00831F04">
        <w:rPr>
          <w:rFonts w:cs="Arial"/>
        </w:rPr>
        <w:t>’s</w:t>
      </w:r>
      <w:r>
        <w:rPr>
          <w:rFonts w:cs="Arial"/>
        </w:rPr>
        <w:t xml:space="preserve"> </w:t>
      </w:r>
      <w:r w:rsidR="00E811EF">
        <w:rPr>
          <w:rFonts w:cs="Arial"/>
        </w:rPr>
        <w:t>ESRS</w:t>
      </w:r>
      <w:r w:rsidRPr="004A2670">
        <w:rPr>
          <w:rFonts w:cs="Arial"/>
        </w:rPr>
        <w:t xml:space="preserve"> Implementation Team provided a high-level overview </w:t>
      </w:r>
      <w:r w:rsidR="00954D53">
        <w:rPr>
          <w:rFonts w:cs="Arial"/>
        </w:rPr>
        <w:t xml:space="preserve">to </w:t>
      </w:r>
      <w:r w:rsidR="003524DA">
        <w:rPr>
          <w:rFonts w:cs="Arial"/>
        </w:rPr>
        <w:t xml:space="preserve">the </w:t>
      </w:r>
      <w:r w:rsidR="00954D53">
        <w:rPr>
          <w:rFonts w:cs="Arial"/>
        </w:rPr>
        <w:t>GC0156 Workgroup</w:t>
      </w:r>
      <w:r w:rsidRPr="004A2670">
        <w:rPr>
          <w:rFonts w:cs="Arial"/>
        </w:rPr>
        <w:t xml:space="preserve"> of the</w:t>
      </w:r>
      <w:r w:rsidR="00E811EF">
        <w:rPr>
          <w:rFonts w:cs="Arial"/>
        </w:rPr>
        <w:t xml:space="preserve"> initial</w:t>
      </w:r>
      <w:r w:rsidRPr="004A2670">
        <w:rPr>
          <w:rFonts w:cs="Arial"/>
        </w:rPr>
        <w:t xml:space="preserve"> </w:t>
      </w:r>
      <w:r w:rsidR="00A5631E">
        <w:rPr>
          <w:rFonts w:cs="Arial"/>
        </w:rPr>
        <w:t xml:space="preserve">findings </w:t>
      </w:r>
      <w:r w:rsidR="009E3A31">
        <w:rPr>
          <w:rFonts w:cs="Arial"/>
        </w:rPr>
        <w:t xml:space="preserve">that had been </w:t>
      </w:r>
      <w:r w:rsidR="005F75C0">
        <w:rPr>
          <w:rFonts w:cs="Arial"/>
        </w:rPr>
        <w:t>compiled</w:t>
      </w:r>
      <w:r w:rsidR="002C4E08">
        <w:rPr>
          <w:rFonts w:cs="Arial"/>
        </w:rPr>
        <w:t xml:space="preserve"> </w:t>
      </w:r>
      <w:r w:rsidR="00CF270B">
        <w:rPr>
          <w:rFonts w:cs="Arial"/>
        </w:rPr>
        <w:t>by the workgroup</w:t>
      </w:r>
      <w:r w:rsidR="00090D2D">
        <w:rPr>
          <w:rFonts w:cs="Arial"/>
        </w:rPr>
        <w:t>s</w:t>
      </w:r>
      <w:r w:rsidR="002C4E08">
        <w:rPr>
          <w:rFonts w:cs="Arial"/>
        </w:rPr>
        <w:t xml:space="preserve"> </w:t>
      </w:r>
      <w:r w:rsidR="00A5631E">
        <w:rPr>
          <w:rFonts w:cs="Arial"/>
        </w:rPr>
        <w:t>reflecting the</w:t>
      </w:r>
      <w:r w:rsidR="00F73ED9">
        <w:rPr>
          <w:rFonts w:cs="Arial"/>
        </w:rPr>
        <w:t xml:space="preserve"> </w:t>
      </w:r>
      <w:r w:rsidRPr="004A2670">
        <w:rPr>
          <w:rFonts w:cs="Arial"/>
        </w:rPr>
        <w:t>majority</w:t>
      </w:r>
      <w:r w:rsidR="00F73ED9">
        <w:rPr>
          <w:rFonts w:cs="Arial"/>
        </w:rPr>
        <w:t xml:space="preserve"> </w:t>
      </w:r>
      <w:r w:rsidR="00CB4AD0">
        <w:rPr>
          <w:rFonts w:cs="Arial"/>
        </w:rPr>
        <w:t>views</w:t>
      </w:r>
      <w:r w:rsidR="00CB4AD0" w:rsidRPr="00CB4AD0">
        <w:rPr>
          <w:rFonts w:cs="Arial"/>
        </w:rPr>
        <w:t>, including the suggestion to create 4 sub-groups</w:t>
      </w:r>
      <w:r w:rsidR="00280CD5">
        <w:rPr>
          <w:rFonts w:cs="Arial"/>
        </w:rPr>
        <w:t>.</w:t>
      </w:r>
      <w:r w:rsidR="00CB4AD0" w:rsidRPr="00CB4AD0">
        <w:rPr>
          <w:rFonts w:cs="Arial"/>
        </w:rPr>
        <w:t xml:space="preserve"> </w:t>
      </w:r>
      <w:r w:rsidR="00280CD5">
        <w:rPr>
          <w:rFonts w:cs="Arial"/>
        </w:rPr>
        <w:t xml:space="preserve">These subgroups </w:t>
      </w:r>
      <w:r w:rsidR="00065A2D">
        <w:rPr>
          <w:rFonts w:cs="Arial"/>
        </w:rPr>
        <w:t>form</w:t>
      </w:r>
      <w:r w:rsidR="00D717FC">
        <w:rPr>
          <w:rFonts w:cs="Arial"/>
        </w:rPr>
        <w:t xml:space="preserve"> subsets </w:t>
      </w:r>
      <w:r w:rsidR="00CB4AD0" w:rsidRPr="00CB4AD0">
        <w:rPr>
          <w:rFonts w:cs="Arial"/>
        </w:rPr>
        <w:t xml:space="preserve">within </w:t>
      </w:r>
      <w:r w:rsidR="00065A2D">
        <w:rPr>
          <w:rFonts w:cs="Arial"/>
        </w:rPr>
        <w:t xml:space="preserve">the </w:t>
      </w:r>
      <w:r w:rsidR="00CB4AD0" w:rsidRPr="00CB4AD0">
        <w:rPr>
          <w:rFonts w:cs="Arial"/>
        </w:rPr>
        <w:t xml:space="preserve">GC0156 </w:t>
      </w:r>
      <w:r w:rsidR="00065A2D">
        <w:rPr>
          <w:rFonts w:cs="Arial"/>
        </w:rPr>
        <w:t>Workgroup</w:t>
      </w:r>
      <w:r w:rsidR="00EE0537">
        <w:rPr>
          <w:rFonts w:cs="Arial"/>
        </w:rPr>
        <w:t xml:space="preserve"> and </w:t>
      </w:r>
      <w:r w:rsidR="00CB4AD0" w:rsidRPr="00CB4AD0">
        <w:rPr>
          <w:rFonts w:cs="Arial"/>
        </w:rPr>
        <w:t xml:space="preserve">continue </w:t>
      </w:r>
      <w:r w:rsidR="00EE0537">
        <w:rPr>
          <w:rFonts w:cs="Arial"/>
        </w:rPr>
        <w:t xml:space="preserve">to </w:t>
      </w:r>
      <w:r w:rsidR="00CB4AD0" w:rsidRPr="00CB4AD0">
        <w:rPr>
          <w:rFonts w:cs="Arial"/>
        </w:rPr>
        <w:t>explor</w:t>
      </w:r>
      <w:r w:rsidR="00EE0537">
        <w:rPr>
          <w:rFonts w:cs="Arial"/>
        </w:rPr>
        <w:t>e</w:t>
      </w:r>
      <w:r w:rsidR="00CB4AD0" w:rsidRPr="00CB4AD0">
        <w:rPr>
          <w:rFonts w:cs="Arial"/>
        </w:rPr>
        <w:t xml:space="preserve"> the options and </w:t>
      </w:r>
      <w:r w:rsidR="004B5C36">
        <w:rPr>
          <w:rFonts w:cs="Arial"/>
        </w:rPr>
        <w:t xml:space="preserve">issues </w:t>
      </w:r>
      <w:r w:rsidR="00CB4AD0" w:rsidRPr="00CB4AD0">
        <w:rPr>
          <w:rFonts w:cs="Arial"/>
        </w:rPr>
        <w:t>in the following areas: (</w:t>
      </w:r>
      <w:proofErr w:type="spellStart"/>
      <w:r w:rsidR="00CB4AD0" w:rsidRPr="00CB4AD0">
        <w:rPr>
          <w:rFonts w:cs="Arial"/>
        </w:rPr>
        <w:t>i</w:t>
      </w:r>
      <w:proofErr w:type="spellEnd"/>
      <w:r w:rsidR="00CB4AD0" w:rsidRPr="00CB4AD0">
        <w:rPr>
          <w:rFonts w:cs="Arial"/>
        </w:rPr>
        <w:t>) Future Networks, (ii) Assurance Activities, (iii) Communications Infrastructure and (iv) Markets and Funding Mechanism.</w:t>
      </w:r>
      <w:r w:rsidR="00F23F38">
        <w:rPr>
          <w:rFonts w:cs="Arial"/>
        </w:rPr>
        <w:t xml:space="preserve"> </w:t>
      </w:r>
      <w:r w:rsidR="00ED1A38" w:rsidRPr="00ED1A38">
        <w:rPr>
          <w:rFonts w:cs="Arial"/>
        </w:rPr>
        <w:t xml:space="preserve">The agreed Terms of Reference for each of these GC0156 subgroups are available in Annex 4. </w:t>
      </w:r>
      <w:r w:rsidR="00DF384F">
        <w:rPr>
          <w:rFonts w:cs="Arial"/>
        </w:rPr>
        <w:t xml:space="preserve">Full details of the </w:t>
      </w:r>
      <w:r w:rsidR="008B3486">
        <w:rPr>
          <w:rFonts w:cs="Arial"/>
        </w:rPr>
        <w:t xml:space="preserve">ESO’s </w:t>
      </w:r>
      <w:r w:rsidR="00DF384F">
        <w:rPr>
          <w:rFonts w:cs="Arial"/>
        </w:rPr>
        <w:t xml:space="preserve">ESRS </w:t>
      </w:r>
      <w:r w:rsidR="00115197">
        <w:rPr>
          <w:rFonts w:cs="Arial"/>
        </w:rPr>
        <w:t xml:space="preserve">working group </w:t>
      </w:r>
      <w:r w:rsidR="00DF384F">
        <w:rPr>
          <w:rFonts w:cs="Arial"/>
        </w:rPr>
        <w:t xml:space="preserve">recommendations and </w:t>
      </w:r>
      <w:r w:rsidR="00DE2E56">
        <w:rPr>
          <w:rFonts w:cs="Arial"/>
        </w:rPr>
        <w:t>reports</w:t>
      </w:r>
      <w:r w:rsidR="009D355B">
        <w:rPr>
          <w:rFonts w:cs="Arial"/>
        </w:rPr>
        <w:t>.</w:t>
      </w:r>
      <w:r w:rsidR="00DE2E56">
        <w:rPr>
          <w:rFonts w:cs="Arial"/>
        </w:rPr>
        <w:t xml:space="preserve"> </w:t>
      </w:r>
      <w:r w:rsidR="00CF270B">
        <w:rPr>
          <w:rFonts w:cs="Arial"/>
        </w:rPr>
        <w:t>T</w:t>
      </w:r>
      <w:r w:rsidR="00DF384F">
        <w:rPr>
          <w:rFonts w:cs="Arial"/>
        </w:rPr>
        <w:t>he</w:t>
      </w:r>
      <w:r w:rsidR="009D355B">
        <w:rPr>
          <w:rFonts w:cs="Arial"/>
        </w:rPr>
        <w:t xml:space="preserve"> </w:t>
      </w:r>
      <w:r w:rsidR="00CF270B">
        <w:rPr>
          <w:rFonts w:cs="Arial"/>
        </w:rPr>
        <w:t xml:space="preserve">reports </w:t>
      </w:r>
      <w:r w:rsidR="002145C5">
        <w:rPr>
          <w:rFonts w:cs="Arial"/>
        </w:rPr>
        <w:t xml:space="preserve">are available in </w:t>
      </w:r>
      <w:r w:rsidR="002145C5" w:rsidRPr="00CC4FA3">
        <w:rPr>
          <w:rFonts w:cs="Arial"/>
          <w:highlight w:val="yellow"/>
        </w:rPr>
        <w:t xml:space="preserve">Annex </w:t>
      </w:r>
      <w:r w:rsidR="00CC4FA3">
        <w:rPr>
          <w:rFonts w:cs="Arial"/>
          <w:highlight w:val="yellow"/>
        </w:rPr>
        <w:t>3</w:t>
      </w:r>
      <w:r w:rsidR="00CC4FA3" w:rsidRPr="00CC4FA3">
        <w:rPr>
          <w:rFonts w:cs="Arial"/>
          <w:highlight w:val="yellow"/>
        </w:rPr>
        <w:t>.</w:t>
      </w:r>
    </w:p>
    <w:p w14:paraId="5B34FB4D" w14:textId="77777777" w:rsidR="00BE20F1" w:rsidRDefault="00BE20F1" w:rsidP="00D16700">
      <w:pPr>
        <w:spacing w:line="240" w:lineRule="auto"/>
        <w:jc w:val="both"/>
        <w:textAlignment w:val="baseline"/>
        <w:rPr>
          <w:rFonts w:cs="Arial"/>
        </w:rPr>
      </w:pPr>
    </w:p>
    <w:p w14:paraId="1299109B" w14:textId="77777777" w:rsidR="00BE20F1" w:rsidRDefault="00BE20F1" w:rsidP="00D16700">
      <w:pPr>
        <w:spacing w:line="240" w:lineRule="auto"/>
        <w:jc w:val="both"/>
        <w:textAlignment w:val="baseline"/>
        <w:rPr>
          <w:rFonts w:cs="Arial"/>
        </w:rPr>
      </w:pPr>
    </w:p>
    <w:p w14:paraId="587A6D25" w14:textId="7CB0BD51" w:rsidR="00BE20F1" w:rsidRPr="00BE20F1" w:rsidRDefault="00BE20F1" w:rsidP="00D16700">
      <w:pPr>
        <w:spacing w:line="240" w:lineRule="auto"/>
        <w:jc w:val="both"/>
        <w:textAlignment w:val="baseline"/>
        <w:rPr>
          <w:rFonts w:cs="Arial"/>
          <w:u w:val="single"/>
        </w:rPr>
      </w:pPr>
      <w:commentRangeStart w:id="51"/>
      <w:commentRangeStart w:id="52"/>
      <w:r w:rsidRPr="00BE20F1">
        <w:rPr>
          <w:rFonts w:cs="Arial"/>
          <w:u w:val="single"/>
        </w:rPr>
        <w:t>Implementation Costs</w:t>
      </w:r>
      <w:commentRangeEnd w:id="51"/>
      <w:r w:rsidR="00CD5A96">
        <w:rPr>
          <w:rStyle w:val="CommentReference"/>
          <w:rFonts w:ascii="Arial" w:eastAsia="Times New Roman" w:hAnsi="Arial" w:cs="Times New Roman"/>
          <w:lang w:eastAsia="en-GB"/>
        </w:rPr>
        <w:commentReference w:id="51"/>
      </w:r>
      <w:commentRangeEnd w:id="52"/>
      <w:r w:rsidR="00C91821">
        <w:rPr>
          <w:rStyle w:val="CommentReference"/>
          <w:rFonts w:ascii="Arial" w:eastAsia="Times New Roman" w:hAnsi="Arial" w:cs="Times New Roman"/>
          <w:lang w:eastAsia="en-GB"/>
        </w:rPr>
        <w:commentReference w:id="52"/>
      </w:r>
    </w:p>
    <w:p w14:paraId="44ECFED1" w14:textId="16C60339" w:rsidR="00DD6E8E" w:rsidRDefault="007705F2" w:rsidP="00DD6E8E">
      <w:pPr>
        <w:spacing w:line="240" w:lineRule="auto"/>
        <w:jc w:val="both"/>
        <w:textAlignment w:val="baseline"/>
        <w:rPr>
          <w:ins w:id="53" w:author="Graham, Garth" w:date="2022-10-27T11:47:00Z"/>
          <w:rFonts w:cs="Arial"/>
        </w:rPr>
      </w:pPr>
      <w:r>
        <w:rPr>
          <w:rFonts w:cs="Arial"/>
        </w:rPr>
        <w:t xml:space="preserve">Workgroup members </w:t>
      </w:r>
      <w:r w:rsidR="00896781">
        <w:rPr>
          <w:rFonts w:cs="Arial"/>
        </w:rPr>
        <w:t xml:space="preserve">expressed the need to draft </w:t>
      </w:r>
      <w:r w:rsidR="00C27C32">
        <w:rPr>
          <w:rFonts w:cs="Arial"/>
        </w:rPr>
        <w:t xml:space="preserve">the </w:t>
      </w:r>
      <w:r w:rsidR="00896781">
        <w:rPr>
          <w:rFonts w:cs="Arial"/>
        </w:rPr>
        <w:t xml:space="preserve">legal text </w:t>
      </w:r>
      <w:r w:rsidR="009D4AF1">
        <w:rPr>
          <w:rFonts w:cs="Arial"/>
        </w:rPr>
        <w:t>for the GC0156 solution</w:t>
      </w:r>
      <w:r w:rsidR="00CA673A">
        <w:rPr>
          <w:rFonts w:cs="Arial"/>
        </w:rPr>
        <w:t xml:space="preserve"> </w:t>
      </w:r>
      <w:r w:rsidR="00CF270B">
        <w:rPr>
          <w:rFonts w:cs="Arial"/>
        </w:rPr>
        <w:t xml:space="preserve">so that they could understand the </w:t>
      </w:r>
      <w:r w:rsidR="00B770FB">
        <w:rPr>
          <w:rFonts w:cs="Arial"/>
        </w:rPr>
        <w:t>extent of</w:t>
      </w:r>
      <w:r w:rsidR="0037780F">
        <w:rPr>
          <w:rFonts w:cs="Arial"/>
        </w:rPr>
        <w:t xml:space="preserve"> </w:t>
      </w:r>
      <w:r w:rsidR="00C27C32">
        <w:rPr>
          <w:rFonts w:cs="Arial"/>
        </w:rPr>
        <w:t xml:space="preserve">the </w:t>
      </w:r>
      <w:r w:rsidR="00CF270B">
        <w:rPr>
          <w:rFonts w:cs="Arial"/>
        </w:rPr>
        <w:t xml:space="preserve">proposed changes </w:t>
      </w:r>
      <w:r w:rsidR="00B770FB">
        <w:rPr>
          <w:rFonts w:cs="Arial"/>
        </w:rPr>
        <w:t xml:space="preserve">and </w:t>
      </w:r>
      <w:r w:rsidR="00896781">
        <w:rPr>
          <w:rFonts w:cs="Arial"/>
        </w:rPr>
        <w:t xml:space="preserve">the draft legal text </w:t>
      </w:r>
      <w:r w:rsidR="00BA7CD2">
        <w:rPr>
          <w:rFonts w:cs="Arial"/>
        </w:rPr>
        <w:t xml:space="preserve">before deciding whether there is a need for </w:t>
      </w:r>
      <w:r w:rsidR="009D4AF1">
        <w:rPr>
          <w:rFonts w:cs="Arial"/>
        </w:rPr>
        <w:t xml:space="preserve">a </w:t>
      </w:r>
      <w:r w:rsidR="00BA7CD2">
        <w:rPr>
          <w:rFonts w:cs="Arial"/>
        </w:rPr>
        <w:t>cost benefit analysis</w:t>
      </w:r>
      <w:r w:rsidR="0037780F">
        <w:rPr>
          <w:rFonts w:cs="Arial"/>
        </w:rPr>
        <w:t xml:space="preserve"> </w:t>
      </w:r>
      <w:r w:rsidR="009D4AF1">
        <w:rPr>
          <w:rFonts w:cs="Arial"/>
        </w:rPr>
        <w:t xml:space="preserve">to be undertaken </w:t>
      </w:r>
      <w:r w:rsidR="00FB71B1">
        <w:rPr>
          <w:rFonts w:cs="Arial"/>
        </w:rPr>
        <w:t xml:space="preserve">and what factors would need to be considered within this. </w:t>
      </w:r>
      <w:r w:rsidR="0008663C">
        <w:rPr>
          <w:rFonts w:cs="Arial"/>
        </w:rPr>
        <w:t>Some workgroup</w:t>
      </w:r>
      <w:r w:rsidR="00DD6E8E">
        <w:rPr>
          <w:rFonts w:cs="Arial"/>
        </w:rPr>
        <w:t xml:space="preserve"> members expressed </w:t>
      </w:r>
      <w:r w:rsidR="00EC221C">
        <w:rPr>
          <w:rFonts w:cs="Arial"/>
        </w:rPr>
        <w:t xml:space="preserve">that </w:t>
      </w:r>
      <w:r w:rsidR="00DD6E8E">
        <w:rPr>
          <w:rFonts w:cs="Arial"/>
        </w:rPr>
        <w:t xml:space="preserve">some form of cost estimation </w:t>
      </w:r>
      <w:r w:rsidR="007754DC">
        <w:rPr>
          <w:rFonts w:cs="Arial"/>
        </w:rPr>
        <w:t xml:space="preserve">will be sufficient </w:t>
      </w:r>
      <w:r w:rsidR="00DD6E8E">
        <w:rPr>
          <w:rFonts w:cs="Arial"/>
        </w:rPr>
        <w:t>not necessarily a</w:t>
      </w:r>
      <w:r w:rsidR="0008663C">
        <w:rPr>
          <w:rFonts w:cs="Arial"/>
        </w:rPr>
        <w:t xml:space="preserve"> full</w:t>
      </w:r>
      <w:r w:rsidR="00DD6E8E">
        <w:rPr>
          <w:rFonts w:cs="Arial"/>
        </w:rPr>
        <w:t xml:space="preserve"> Cost Benefit Analysis</w:t>
      </w:r>
      <w:r w:rsidR="0008663C">
        <w:rPr>
          <w:rFonts w:cs="Arial"/>
        </w:rPr>
        <w:t xml:space="preserve"> (CBA).</w:t>
      </w:r>
    </w:p>
    <w:p w14:paraId="656D9636" w14:textId="52F85FC8" w:rsidR="009D4AF1" w:rsidRDefault="00FB71B1" w:rsidP="00D16700">
      <w:pPr>
        <w:spacing w:line="240" w:lineRule="auto"/>
        <w:jc w:val="both"/>
        <w:textAlignment w:val="baseline"/>
        <w:rPr>
          <w:rFonts w:cs="Arial"/>
        </w:rPr>
      </w:pPr>
      <w:r>
        <w:rPr>
          <w:rFonts w:cs="Arial"/>
        </w:rPr>
        <w:t xml:space="preserve">It was noted that some </w:t>
      </w:r>
      <w:commentRangeStart w:id="54"/>
      <w:r w:rsidR="00680539">
        <w:rPr>
          <w:rFonts w:cs="Arial"/>
        </w:rPr>
        <w:t>funding mechanisms</w:t>
      </w:r>
      <w:r>
        <w:rPr>
          <w:rFonts w:cs="Arial"/>
        </w:rPr>
        <w:t xml:space="preserve"> </w:t>
      </w:r>
      <w:commentRangeEnd w:id="54"/>
      <w:r w:rsidR="00C842ED">
        <w:rPr>
          <w:rStyle w:val="CommentReference"/>
          <w:rFonts w:ascii="Arial" w:eastAsia="Times New Roman" w:hAnsi="Arial" w:cs="Times New Roman"/>
          <w:lang w:eastAsia="en-GB"/>
        </w:rPr>
        <w:commentReference w:id="54"/>
      </w:r>
      <w:r>
        <w:rPr>
          <w:rFonts w:cs="Arial"/>
        </w:rPr>
        <w:t xml:space="preserve">had been considered and </w:t>
      </w:r>
      <w:r w:rsidR="00680539">
        <w:rPr>
          <w:rFonts w:cs="Arial"/>
        </w:rPr>
        <w:t xml:space="preserve">discussed </w:t>
      </w:r>
      <w:r>
        <w:rPr>
          <w:rFonts w:cs="Arial"/>
        </w:rPr>
        <w:t>within the Markets and Funding subgroup discussions.</w:t>
      </w:r>
      <w:r w:rsidR="0037780F">
        <w:rPr>
          <w:rFonts w:cs="Arial"/>
        </w:rPr>
        <w:t xml:space="preserve"> </w:t>
      </w:r>
      <w:r w:rsidR="009D171E">
        <w:rPr>
          <w:rFonts w:cs="Arial"/>
        </w:rPr>
        <w:t xml:space="preserve">Full discussions and </w:t>
      </w:r>
      <w:r w:rsidR="00CF270B">
        <w:rPr>
          <w:rFonts w:cs="Arial"/>
        </w:rPr>
        <w:t>proposals</w:t>
      </w:r>
      <w:r w:rsidR="009D171E">
        <w:rPr>
          <w:rFonts w:cs="Arial"/>
        </w:rPr>
        <w:t xml:space="preserve"> </w:t>
      </w:r>
      <w:r w:rsidR="00CC4FA3">
        <w:rPr>
          <w:rFonts w:cs="Arial"/>
        </w:rPr>
        <w:t>are</w:t>
      </w:r>
      <w:r w:rsidR="009F392E">
        <w:rPr>
          <w:rFonts w:cs="Arial"/>
        </w:rPr>
        <w:t xml:space="preserve"> available in </w:t>
      </w:r>
      <w:commentRangeStart w:id="55"/>
      <w:commentRangeStart w:id="56"/>
      <w:r w:rsidR="009F392E" w:rsidRPr="009D171E">
        <w:rPr>
          <w:rFonts w:cs="Arial"/>
          <w:highlight w:val="yellow"/>
        </w:rPr>
        <w:t xml:space="preserve">Annex </w:t>
      </w:r>
      <w:r w:rsidR="003212CF" w:rsidRPr="003212CF">
        <w:rPr>
          <w:rFonts w:cs="Arial"/>
          <w:highlight w:val="yellow"/>
        </w:rPr>
        <w:t>4</w:t>
      </w:r>
      <w:r w:rsidR="009D171E">
        <w:rPr>
          <w:rFonts w:cs="Arial"/>
        </w:rPr>
        <w:t>.</w:t>
      </w:r>
      <w:commentRangeEnd w:id="55"/>
      <w:commentRangeEnd w:id="56"/>
      <w:ins w:id="57" w:author="Graham, Garth" w:date="2022-10-20T09:48:00Z">
        <w:r w:rsidR="00D63E13">
          <w:rPr>
            <w:rFonts w:cs="Arial"/>
          </w:rPr>
          <w:t xml:space="preserve"> </w:t>
        </w:r>
      </w:ins>
    </w:p>
    <w:p w14:paraId="70314143" w14:textId="2CA199C2" w:rsidR="007036FD" w:rsidRDefault="007036FD" w:rsidP="00D16700">
      <w:pPr>
        <w:spacing w:line="240" w:lineRule="auto"/>
        <w:jc w:val="both"/>
        <w:textAlignment w:val="baseline"/>
        <w:rPr>
          <w:rFonts w:cs="Arial"/>
        </w:rPr>
      </w:pPr>
    </w:p>
    <w:p w14:paraId="57745174" w14:textId="77777777" w:rsidR="002066CC" w:rsidRDefault="002066CC" w:rsidP="00D16700">
      <w:pPr>
        <w:spacing w:line="240" w:lineRule="auto"/>
        <w:jc w:val="both"/>
        <w:textAlignment w:val="baseline"/>
        <w:rPr>
          <w:ins w:id="58" w:author="Graham, Garth" w:date="2022-10-20T09:51:00Z"/>
          <w:rFonts w:cs="Arial"/>
        </w:rPr>
      </w:pPr>
    </w:p>
    <w:p w14:paraId="7C546D22" w14:textId="3C027E3A" w:rsidR="008047A2" w:rsidRDefault="00D63E13" w:rsidP="00D16700">
      <w:pPr>
        <w:spacing w:line="240" w:lineRule="auto"/>
        <w:jc w:val="both"/>
        <w:textAlignment w:val="baseline"/>
        <w:rPr>
          <w:ins w:id="59" w:author="Graham, Garth" w:date="2022-10-20T09:53:00Z"/>
          <w:rFonts w:cs="Arial"/>
        </w:rPr>
      </w:pPr>
      <w:commentRangeStart w:id="60"/>
      <w:ins w:id="61" w:author="Graham, Garth" w:date="2022-10-20T09:48:00Z">
        <w:r>
          <w:rPr>
            <w:rFonts w:cs="Arial"/>
          </w:rPr>
          <w:t>In summary, the</w:t>
        </w:r>
        <w:r w:rsidR="003F3F53">
          <w:rPr>
            <w:rFonts w:cs="Arial"/>
          </w:rPr>
          <w:t xml:space="preserve"> proposed approach with GC0156 would, currently</w:t>
        </w:r>
      </w:ins>
      <w:ins w:id="62" w:author="Graham, Garth" w:date="2022-10-20T09:49:00Z">
        <w:r w:rsidR="003F3F53">
          <w:rPr>
            <w:rFonts w:cs="Arial"/>
          </w:rPr>
          <w:t>,</w:t>
        </w:r>
      </w:ins>
      <w:ins w:id="63" w:author="Graham, Garth" w:date="2022-10-20T09:48:00Z">
        <w:r w:rsidR="003F3F53">
          <w:rPr>
            <w:rFonts w:cs="Arial"/>
          </w:rPr>
          <w:t xml:space="preserve"> see </w:t>
        </w:r>
      </w:ins>
      <w:ins w:id="64" w:author="Graham, Garth" w:date="2022-10-20T09:51:00Z">
        <w:r w:rsidR="009D4AF1">
          <w:rPr>
            <w:rFonts w:cs="Arial"/>
          </w:rPr>
          <w:t>parties</w:t>
        </w:r>
        <w:r w:rsidR="00FF63FD">
          <w:rPr>
            <w:rFonts w:cs="Arial"/>
          </w:rPr>
          <w:t xml:space="preserve"> provided with </w:t>
        </w:r>
      </w:ins>
      <w:ins w:id="65" w:author="Graham, Garth" w:date="2022-10-20T09:52:00Z">
        <w:r w:rsidR="00FF63FD">
          <w:rPr>
            <w:rFonts w:cs="Arial"/>
          </w:rPr>
          <w:t>additional obligations</w:t>
        </w:r>
      </w:ins>
      <w:ins w:id="66" w:author="Graham, Garth" w:date="2022-10-20T09:56:00Z">
        <w:r w:rsidR="00776F58">
          <w:rPr>
            <w:rFonts w:cs="Arial"/>
          </w:rPr>
          <w:t xml:space="preserve"> which, in turn, give</w:t>
        </w:r>
      </w:ins>
      <w:ins w:id="67" w:author="Graham, Garth" w:date="2022-10-20T10:01:00Z">
        <w:r w:rsidR="002802E4">
          <w:rPr>
            <w:rFonts w:cs="Arial"/>
          </w:rPr>
          <w:t>s</w:t>
        </w:r>
      </w:ins>
      <w:ins w:id="68" w:author="Graham, Garth" w:date="2022-10-20T09:56:00Z">
        <w:r w:rsidR="00776F58">
          <w:rPr>
            <w:rFonts w:cs="Arial"/>
          </w:rPr>
          <w:t xml:space="preserve"> rise to impl</w:t>
        </w:r>
        <w:r w:rsidR="00D45667">
          <w:rPr>
            <w:rFonts w:cs="Arial"/>
          </w:rPr>
          <w:t>ementation costs</w:t>
        </w:r>
      </w:ins>
      <w:ins w:id="69" w:author="Graham, Garth" w:date="2022-10-20T09:52:00Z">
        <w:r w:rsidR="00FF63FD">
          <w:rPr>
            <w:rFonts w:cs="Arial"/>
          </w:rPr>
          <w:t xml:space="preserve">.  </w:t>
        </w:r>
      </w:ins>
      <w:ins w:id="70" w:author="Graham, Garth" w:date="2022-10-20T10:01:00Z">
        <w:r w:rsidR="002802E4">
          <w:rPr>
            <w:rFonts w:cs="Arial"/>
          </w:rPr>
          <w:t>Who t</w:t>
        </w:r>
      </w:ins>
      <w:ins w:id="71" w:author="Graham, Garth" w:date="2022-10-20T09:52:00Z">
        <w:r w:rsidR="00FF63FD">
          <w:rPr>
            <w:rFonts w:cs="Arial"/>
          </w:rPr>
          <w:t xml:space="preserve">hese parties </w:t>
        </w:r>
      </w:ins>
      <w:ins w:id="72" w:author="Graham, Garth" w:date="2022-10-20T10:01:00Z">
        <w:r w:rsidR="002802E4">
          <w:rPr>
            <w:rFonts w:cs="Arial"/>
          </w:rPr>
          <w:t xml:space="preserve">are </w:t>
        </w:r>
      </w:ins>
      <w:ins w:id="73" w:author="Graham, Garth" w:date="2022-10-20T09:52:00Z">
        <w:r w:rsidR="00FF63FD">
          <w:rPr>
            <w:rFonts w:cs="Arial"/>
          </w:rPr>
          <w:t>and the</w:t>
        </w:r>
      </w:ins>
      <w:ins w:id="74" w:author="Graham, Garth" w:date="2022-10-20T09:56:00Z">
        <w:r w:rsidR="00D45667">
          <w:rPr>
            <w:rFonts w:cs="Arial"/>
          </w:rPr>
          <w:t xml:space="preserve"> mechanism by which they could (or could not) recover</w:t>
        </w:r>
      </w:ins>
      <w:ins w:id="75" w:author="Graham, Garth" w:date="2022-10-20T09:57:00Z">
        <w:r w:rsidR="00D45667">
          <w:rPr>
            <w:rFonts w:cs="Arial"/>
          </w:rPr>
          <w:t xml:space="preserve"> th</w:t>
        </w:r>
        <w:r w:rsidR="001B4BEA">
          <w:rPr>
            <w:rFonts w:cs="Arial"/>
          </w:rPr>
          <w:t xml:space="preserve">ose </w:t>
        </w:r>
        <w:r w:rsidR="00D45667">
          <w:rPr>
            <w:rFonts w:cs="Arial"/>
          </w:rPr>
          <w:t>implementation costs</w:t>
        </w:r>
      </w:ins>
      <w:ins w:id="76" w:author="Graham, Garth" w:date="2022-10-20T09:52:00Z">
        <w:r w:rsidR="00FF63FD">
          <w:rPr>
            <w:rFonts w:cs="Arial"/>
          </w:rPr>
          <w:t xml:space="preserve"> </w:t>
        </w:r>
        <w:r w:rsidR="008047A2">
          <w:rPr>
            <w:rFonts w:cs="Arial"/>
          </w:rPr>
          <w:t>are set out in th</w:t>
        </w:r>
      </w:ins>
      <w:ins w:id="77" w:author="Graham, Garth" w:date="2022-10-20T09:53:00Z">
        <w:r w:rsidR="008047A2">
          <w:rPr>
            <w:rFonts w:cs="Arial"/>
          </w:rPr>
          <w:t>e table below:</w:t>
        </w:r>
      </w:ins>
    </w:p>
    <w:p w14:paraId="65F9070D" w14:textId="77777777" w:rsidR="008047A2" w:rsidRDefault="008047A2" w:rsidP="00D16700">
      <w:pPr>
        <w:spacing w:line="240" w:lineRule="auto"/>
        <w:jc w:val="both"/>
        <w:textAlignment w:val="baseline"/>
        <w:rPr>
          <w:ins w:id="78" w:author="Graham, Garth" w:date="2022-10-20T09:53:00Z"/>
          <w:rFonts w:cs="Arial"/>
        </w:rPr>
      </w:pPr>
    </w:p>
    <w:tbl>
      <w:tblPr>
        <w:tblStyle w:val="TableGrid"/>
        <w:tblW w:w="0" w:type="auto"/>
        <w:tblLook w:val="04A0" w:firstRow="1" w:lastRow="0" w:firstColumn="1" w:lastColumn="0" w:noHBand="0" w:noVBand="1"/>
        <w:tblPrChange w:id="79" w:author="Graham, Garth" w:date="2022-10-20T09:58:00Z">
          <w:tblPr>
            <w:tblStyle w:val="TableGrid"/>
            <w:tblW w:w="0" w:type="auto"/>
            <w:tblLook w:val="04A0" w:firstRow="1" w:lastRow="0" w:firstColumn="1" w:lastColumn="0" w:noHBand="0" w:noVBand="1"/>
          </w:tblPr>
        </w:tblPrChange>
      </w:tblPr>
      <w:tblGrid>
        <w:gridCol w:w="5240"/>
        <w:gridCol w:w="3260"/>
        <w:tblGridChange w:id="80">
          <w:tblGrid>
            <w:gridCol w:w="4743"/>
            <w:gridCol w:w="4743"/>
          </w:tblGrid>
        </w:tblGridChange>
      </w:tblGrid>
      <w:tr w:rsidR="00B6495B" w14:paraId="2975D0F9" w14:textId="77777777" w:rsidTr="004B6D56">
        <w:trPr>
          <w:ins w:id="81" w:author="Graham, Garth" w:date="2022-10-20T09:53:00Z"/>
        </w:trPr>
        <w:tc>
          <w:tcPr>
            <w:tcW w:w="5240" w:type="dxa"/>
            <w:tcPrChange w:id="82" w:author="Graham, Garth" w:date="2022-10-20T09:58:00Z">
              <w:tcPr>
                <w:tcW w:w="4743" w:type="dxa"/>
              </w:tcPr>
            </w:tcPrChange>
          </w:tcPr>
          <w:p w14:paraId="1098D851" w14:textId="4FBF7D2F" w:rsidR="00B6495B" w:rsidRPr="004B6D56" w:rsidRDefault="00B6495B" w:rsidP="00D16700">
            <w:pPr>
              <w:jc w:val="both"/>
              <w:textAlignment w:val="baseline"/>
              <w:rPr>
                <w:ins w:id="83" w:author="Graham, Garth" w:date="2022-10-20T09:53:00Z"/>
                <w:rFonts w:cs="Arial"/>
                <w:b/>
                <w:bCs/>
                <w:rPrChange w:id="84" w:author="Graham, Garth" w:date="2022-10-20T09:58:00Z">
                  <w:rPr>
                    <w:ins w:id="85" w:author="Graham, Garth" w:date="2022-10-20T09:53:00Z"/>
                    <w:rFonts w:cs="Arial"/>
                  </w:rPr>
                </w:rPrChange>
              </w:rPr>
            </w:pPr>
            <w:ins w:id="86" w:author="Graham, Garth" w:date="2022-10-20T09:53:00Z">
              <w:r w:rsidRPr="004B6D56">
                <w:rPr>
                  <w:rFonts w:cs="Arial"/>
                  <w:b/>
                  <w:bCs/>
                  <w:rPrChange w:id="87" w:author="Graham, Garth" w:date="2022-10-20T09:58:00Z">
                    <w:rPr>
                      <w:rFonts w:cs="Arial"/>
                    </w:rPr>
                  </w:rPrChange>
                </w:rPr>
                <w:t xml:space="preserve">Obligated Party </w:t>
              </w:r>
            </w:ins>
          </w:p>
        </w:tc>
        <w:tc>
          <w:tcPr>
            <w:tcW w:w="3260" w:type="dxa"/>
            <w:tcPrChange w:id="88" w:author="Graham, Garth" w:date="2022-10-20T09:58:00Z">
              <w:tcPr>
                <w:tcW w:w="4743" w:type="dxa"/>
              </w:tcPr>
            </w:tcPrChange>
          </w:tcPr>
          <w:p w14:paraId="52AF484F" w14:textId="4D3102E4" w:rsidR="00B6495B" w:rsidRPr="004B6D56" w:rsidRDefault="00B6495B" w:rsidP="00D16700">
            <w:pPr>
              <w:jc w:val="both"/>
              <w:textAlignment w:val="baseline"/>
              <w:rPr>
                <w:ins w:id="89" w:author="Graham, Garth" w:date="2022-10-20T09:53:00Z"/>
                <w:rFonts w:cs="Arial"/>
                <w:b/>
                <w:bCs/>
                <w:rPrChange w:id="90" w:author="Graham, Garth" w:date="2022-10-20T09:58:00Z">
                  <w:rPr>
                    <w:ins w:id="91" w:author="Graham, Garth" w:date="2022-10-20T09:53:00Z"/>
                    <w:rFonts w:cs="Arial"/>
                  </w:rPr>
                </w:rPrChange>
              </w:rPr>
            </w:pPr>
            <w:ins w:id="92" w:author="Graham, Garth" w:date="2022-10-20T09:53:00Z">
              <w:r w:rsidRPr="004B6D56">
                <w:rPr>
                  <w:rFonts w:cs="Arial"/>
                  <w:b/>
                  <w:bCs/>
                  <w:rPrChange w:id="93" w:author="Graham, Garth" w:date="2022-10-20T09:58:00Z">
                    <w:rPr>
                      <w:rFonts w:cs="Arial"/>
                    </w:rPr>
                  </w:rPrChange>
                </w:rPr>
                <w:t xml:space="preserve">Cost Recovery </w:t>
              </w:r>
            </w:ins>
            <w:ins w:id="94" w:author="Graham, Garth" w:date="2022-10-20T09:54:00Z">
              <w:r w:rsidRPr="004B6D56">
                <w:rPr>
                  <w:rFonts w:cs="Arial"/>
                  <w:b/>
                  <w:bCs/>
                  <w:rPrChange w:id="95" w:author="Graham, Garth" w:date="2022-10-20T09:58:00Z">
                    <w:rPr>
                      <w:rFonts w:cs="Arial"/>
                    </w:rPr>
                  </w:rPrChange>
                </w:rPr>
                <w:t>M</w:t>
              </w:r>
            </w:ins>
            <w:ins w:id="96" w:author="Graham, Garth" w:date="2022-10-20T09:53:00Z">
              <w:r w:rsidRPr="004B6D56">
                <w:rPr>
                  <w:rFonts w:cs="Arial"/>
                  <w:b/>
                  <w:bCs/>
                  <w:rPrChange w:id="97" w:author="Graham, Garth" w:date="2022-10-20T09:58:00Z">
                    <w:rPr>
                      <w:rFonts w:cs="Arial"/>
                    </w:rPr>
                  </w:rPrChange>
                </w:rPr>
                <w:t>echanism</w:t>
              </w:r>
            </w:ins>
          </w:p>
        </w:tc>
      </w:tr>
      <w:tr w:rsidR="00B6495B" w14:paraId="5B48A1D1" w14:textId="77777777" w:rsidTr="004B6D56">
        <w:trPr>
          <w:ins w:id="98" w:author="Graham, Garth" w:date="2022-10-20T09:53:00Z"/>
        </w:trPr>
        <w:tc>
          <w:tcPr>
            <w:tcW w:w="5240" w:type="dxa"/>
            <w:tcPrChange w:id="99" w:author="Graham, Garth" w:date="2022-10-20T09:58:00Z">
              <w:tcPr>
                <w:tcW w:w="4743" w:type="dxa"/>
              </w:tcPr>
            </w:tcPrChange>
          </w:tcPr>
          <w:p w14:paraId="27DEA4DE" w14:textId="0EF659D9" w:rsidR="00B6495B" w:rsidRDefault="00B6495B" w:rsidP="00D16700">
            <w:pPr>
              <w:jc w:val="both"/>
              <w:textAlignment w:val="baseline"/>
              <w:rPr>
                <w:ins w:id="100" w:author="Graham, Garth" w:date="2022-10-20T09:53:00Z"/>
                <w:rFonts w:cs="Arial"/>
              </w:rPr>
            </w:pPr>
            <w:ins w:id="101" w:author="Graham, Garth" w:date="2022-10-20T09:54:00Z">
              <w:r>
                <w:rPr>
                  <w:rFonts w:cs="Arial"/>
                </w:rPr>
                <w:t>ESO</w:t>
              </w:r>
            </w:ins>
          </w:p>
        </w:tc>
        <w:tc>
          <w:tcPr>
            <w:tcW w:w="3260" w:type="dxa"/>
            <w:tcPrChange w:id="102" w:author="Graham, Garth" w:date="2022-10-20T09:58:00Z">
              <w:tcPr>
                <w:tcW w:w="4743" w:type="dxa"/>
              </w:tcPr>
            </w:tcPrChange>
          </w:tcPr>
          <w:p w14:paraId="2367AC45" w14:textId="4919D87B" w:rsidR="00B6495B" w:rsidRDefault="00B6495B" w:rsidP="00D16700">
            <w:pPr>
              <w:jc w:val="both"/>
              <w:textAlignment w:val="baseline"/>
              <w:rPr>
                <w:ins w:id="103" w:author="Graham, Garth" w:date="2022-10-20T09:53:00Z"/>
                <w:rFonts w:cs="Arial"/>
              </w:rPr>
            </w:pPr>
            <w:ins w:id="104" w:author="Graham, Garth" w:date="2022-10-20T09:54:00Z">
              <w:r>
                <w:rPr>
                  <w:rFonts w:cs="Arial"/>
                </w:rPr>
                <w:t>Price Control / Re-opener</w:t>
              </w:r>
            </w:ins>
          </w:p>
        </w:tc>
      </w:tr>
      <w:tr w:rsidR="00B6495B" w14:paraId="60C77E1F" w14:textId="77777777" w:rsidTr="004B6D56">
        <w:trPr>
          <w:ins w:id="105" w:author="Graham, Garth" w:date="2022-10-20T09:53:00Z"/>
        </w:trPr>
        <w:tc>
          <w:tcPr>
            <w:tcW w:w="5240" w:type="dxa"/>
            <w:tcPrChange w:id="106" w:author="Graham, Garth" w:date="2022-10-20T09:58:00Z">
              <w:tcPr>
                <w:tcW w:w="4743" w:type="dxa"/>
              </w:tcPr>
            </w:tcPrChange>
          </w:tcPr>
          <w:p w14:paraId="0C74A519" w14:textId="3B528D77" w:rsidR="00B6495B" w:rsidRDefault="00B6495B" w:rsidP="00D16700">
            <w:pPr>
              <w:jc w:val="both"/>
              <w:textAlignment w:val="baseline"/>
              <w:rPr>
                <w:ins w:id="107" w:author="Graham, Garth" w:date="2022-10-20T09:53:00Z"/>
                <w:rFonts w:cs="Arial"/>
              </w:rPr>
            </w:pPr>
            <w:ins w:id="108" w:author="Graham, Garth" w:date="2022-10-20T09:54:00Z">
              <w:r>
                <w:rPr>
                  <w:rFonts w:cs="Arial"/>
                </w:rPr>
                <w:t>TO</w:t>
              </w:r>
            </w:ins>
          </w:p>
        </w:tc>
        <w:tc>
          <w:tcPr>
            <w:tcW w:w="3260" w:type="dxa"/>
            <w:tcPrChange w:id="109" w:author="Graham, Garth" w:date="2022-10-20T09:58:00Z">
              <w:tcPr>
                <w:tcW w:w="4743" w:type="dxa"/>
              </w:tcPr>
            </w:tcPrChange>
          </w:tcPr>
          <w:p w14:paraId="71EE5F36" w14:textId="4A1C515A" w:rsidR="00B6495B" w:rsidRDefault="00B6495B" w:rsidP="00D16700">
            <w:pPr>
              <w:jc w:val="both"/>
              <w:textAlignment w:val="baseline"/>
              <w:rPr>
                <w:ins w:id="110" w:author="Graham, Garth" w:date="2022-10-20T09:53:00Z"/>
                <w:rFonts w:cs="Arial"/>
              </w:rPr>
            </w:pPr>
            <w:ins w:id="111" w:author="Graham, Garth" w:date="2022-10-20T09:54:00Z">
              <w:r>
                <w:rPr>
                  <w:rFonts w:cs="Arial"/>
                </w:rPr>
                <w:t>Price Control / Re-opener</w:t>
              </w:r>
            </w:ins>
          </w:p>
        </w:tc>
      </w:tr>
      <w:tr w:rsidR="00B6495B" w14:paraId="2EF1540B" w14:textId="77777777" w:rsidTr="004B6D56">
        <w:trPr>
          <w:ins w:id="112" w:author="Graham, Garth" w:date="2022-10-20T09:53:00Z"/>
        </w:trPr>
        <w:tc>
          <w:tcPr>
            <w:tcW w:w="5240" w:type="dxa"/>
            <w:tcPrChange w:id="113" w:author="Graham, Garth" w:date="2022-10-20T09:58:00Z">
              <w:tcPr>
                <w:tcW w:w="4743" w:type="dxa"/>
              </w:tcPr>
            </w:tcPrChange>
          </w:tcPr>
          <w:p w14:paraId="603E4D7E" w14:textId="7FC6D32D" w:rsidR="00B6495B" w:rsidRDefault="00B6495B" w:rsidP="00D16700">
            <w:pPr>
              <w:jc w:val="both"/>
              <w:textAlignment w:val="baseline"/>
              <w:rPr>
                <w:ins w:id="114" w:author="Graham, Garth" w:date="2022-10-20T09:53:00Z"/>
                <w:rFonts w:cs="Arial"/>
              </w:rPr>
            </w:pPr>
            <w:ins w:id="115" w:author="Graham, Garth" w:date="2022-10-20T09:54:00Z">
              <w:r>
                <w:rPr>
                  <w:rFonts w:cs="Arial"/>
                </w:rPr>
                <w:t>DNO</w:t>
              </w:r>
            </w:ins>
          </w:p>
        </w:tc>
        <w:tc>
          <w:tcPr>
            <w:tcW w:w="3260" w:type="dxa"/>
            <w:tcPrChange w:id="116" w:author="Graham, Garth" w:date="2022-10-20T09:58:00Z">
              <w:tcPr>
                <w:tcW w:w="4743" w:type="dxa"/>
              </w:tcPr>
            </w:tcPrChange>
          </w:tcPr>
          <w:p w14:paraId="512FB9A2" w14:textId="09A05A2A" w:rsidR="00B6495B" w:rsidRDefault="00B6495B" w:rsidP="00D16700">
            <w:pPr>
              <w:jc w:val="both"/>
              <w:textAlignment w:val="baseline"/>
              <w:rPr>
                <w:ins w:id="117" w:author="Graham, Garth" w:date="2022-10-20T09:53:00Z"/>
                <w:rFonts w:cs="Arial"/>
              </w:rPr>
            </w:pPr>
            <w:ins w:id="118" w:author="Graham, Garth" w:date="2022-10-20T09:54:00Z">
              <w:r>
                <w:rPr>
                  <w:rFonts w:cs="Arial"/>
                </w:rPr>
                <w:t>Price Control / Re-opener</w:t>
              </w:r>
            </w:ins>
          </w:p>
        </w:tc>
      </w:tr>
      <w:tr w:rsidR="00B6495B" w14:paraId="702A4BAB" w14:textId="77777777" w:rsidTr="004B6D56">
        <w:trPr>
          <w:ins w:id="119" w:author="Graham, Garth" w:date="2022-10-20T09:53:00Z"/>
        </w:trPr>
        <w:tc>
          <w:tcPr>
            <w:tcW w:w="5240" w:type="dxa"/>
            <w:tcPrChange w:id="120" w:author="Graham, Garth" w:date="2022-10-20T09:58:00Z">
              <w:tcPr>
                <w:tcW w:w="4743" w:type="dxa"/>
              </w:tcPr>
            </w:tcPrChange>
          </w:tcPr>
          <w:p w14:paraId="7B31FBD1" w14:textId="3A910F78" w:rsidR="00B6495B" w:rsidRDefault="00B6495B" w:rsidP="00D16700">
            <w:pPr>
              <w:jc w:val="both"/>
              <w:textAlignment w:val="baseline"/>
              <w:rPr>
                <w:ins w:id="121" w:author="Graham, Garth" w:date="2022-10-20T09:53:00Z"/>
                <w:rFonts w:cs="Arial"/>
              </w:rPr>
            </w:pPr>
            <w:ins w:id="122" w:author="Graham, Garth" w:date="2022-10-20T09:54:00Z">
              <w:r>
                <w:rPr>
                  <w:rFonts w:cs="Arial"/>
                </w:rPr>
                <w:t>OFTO</w:t>
              </w:r>
              <w:r w:rsidR="00432930">
                <w:rPr>
                  <w:rFonts w:cs="Arial"/>
                </w:rPr>
                <w:t xml:space="preserve"> </w:t>
              </w:r>
            </w:ins>
          </w:p>
        </w:tc>
        <w:tc>
          <w:tcPr>
            <w:tcW w:w="3260" w:type="dxa"/>
            <w:tcPrChange w:id="123" w:author="Graham, Garth" w:date="2022-10-20T09:58:00Z">
              <w:tcPr>
                <w:tcW w:w="4743" w:type="dxa"/>
              </w:tcPr>
            </w:tcPrChange>
          </w:tcPr>
          <w:p w14:paraId="47966840" w14:textId="47C4D722" w:rsidR="00B6495B" w:rsidRDefault="00432930" w:rsidP="00D16700">
            <w:pPr>
              <w:jc w:val="both"/>
              <w:textAlignment w:val="baseline"/>
              <w:rPr>
                <w:ins w:id="124" w:author="Graham, Garth" w:date="2022-10-20T09:53:00Z"/>
                <w:rFonts w:cs="Arial"/>
              </w:rPr>
            </w:pPr>
            <w:ins w:id="125" w:author="Graham, Garth" w:date="2022-10-20T09:54:00Z">
              <w:r>
                <w:rPr>
                  <w:rFonts w:cs="Arial"/>
                </w:rPr>
                <w:t>Unclear</w:t>
              </w:r>
            </w:ins>
          </w:p>
        </w:tc>
      </w:tr>
      <w:tr w:rsidR="00B6495B" w14:paraId="5782C313" w14:textId="77777777" w:rsidTr="004B6D56">
        <w:trPr>
          <w:ins w:id="126" w:author="Graham, Garth" w:date="2022-10-20T09:53:00Z"/>
        </w:trPr>
        <w:tc>
          <w:tcPr>
            <w:tcW w:w="5240" w:type="dxa"/>
            <w:tcPrChange w:id="127" w:author="Graham, Garth" w:date="2022-10-20T09:58:00Z">
              <w:tcPr>
                <w:tcW w:w="4743" w:type="dxa"/>
              </w:tcPr>
            </w:tcPrChange>
          </w:tcPr>
          <w:p w14:paraId="21A5D8F5" w14:textId="0B822B60" w:rsidR="00B6495B" w:rsidRDefault="00432930" w:rsidP="00D16700">
            <w:pPr>
              <w:jc w:val="both"/>
              <w:textAlignment w:val="baseline"/>
              <w:rPr>
                <w:ins w:id="128" w:author="Graham, Garth" w:date="2022-10-20T09:53:00Z"/>
                <w:rFonts w:cs="Arial"/>
              </w:rPr>
            </w:pPr>
            <w:ins w:id="129" w:author="Graham, Garth" w:date="2022-10-20T09:54:00Z">
              <w:r>
                <w:rPr>
                  <w:rFonts w:cs="Arial"/>
                </w:rPr>
                <w:t>Contracted Restoration Service Providers</w:t>
              </w:r>
            </w:ins>
          </w:p>
        </w:tc>
        <w:tc>
          <w:tcPr>
            <w:tcW w:w="3260" w:type="dxa"/>
            <w:tcPrChange w:id="130" w:author="Graham, Garth" w:date="2022-10-20T09:58:00Z">
              <w:tcPr>
                <w:tcW w:w="4743" w:type="dxa"/>
              </w:tcPr>
            </w:tcPrChange>
          </w:tcPr>
          <w:p w14:paraId="7280EFF7" w14:textId="16BD2106" w:rsidR="00B6495B" w:rsidRDefault="00432930" w:rsidP="00D16700">
            <w:pPr>
              <w:jc w:val="both"/>
              <w:textAlignment w:val="baseline"/>
              <w:rPr>
                <w:ins w:id="131" w:author="Graham, Garth" w:date="2022-10-20T09:53:00Z"/>
                <w:rFonts w:cs="Arial"/>
              </w:rPr>
            </w:pPr>
            <w:ins w:id="132" w:author="Graham, Garth" w:date="2022-10-20T09:55:00Z">
              <w:r>
                <w:rPr>
                  <w:rFonts w:cs="Arial"/>
                </w:rPr>
                <w:t>Contract with ESO</w:t>
              </w:r>
            </w:ins>
          </w:p>
        </w:tc>
      </w:tr>
      <w:tr w:rsidR="00B6495B" w14:paraId="1130F452" w14:textId="77777777" w:rsidTr="004B6D56">
        <w:trPr>
          <w:ins w:id="133" w:author="Graham, Garth" w:date="2022-10-20T09:53:00Z"/>
        </w:trPr>
        <w:tc>
          <w:tcPr>
            <w:tcW w:w="5240" w:type="dxa"/>
            <w:tcPrChange w:id="134" w:author="Graham, Garth" w:date="2022-10-20T09:58:00Z">
              <w:tcPr>
                <w:tcW w:w="4743" w:type="dxa"/>
              </w:tcPr>
            </w:tcPrChange>
          </w:tcPr>
          <w:p w14:paraId="4E82A2EB" w14:textId="0A3807F7" w:rsidR="00B6495B" w:rsidRDefault="00432930" w:rsidP="00D16700">
            <w:pPr>
              <w:jc w:val="both"/>
              <w:textAlignment w:val="baseline"/>
              <w:rPr>
                <w:ins w:id="135" w:author="Graham, Garth" w:date="2022-10-20T09:53:00Z"/>
                <w:rFonts w:cs="Arial"/>
              </w:rPr>
            </w:pPr>
            <w:proofErr w:type="gramStart"/>
            <w:ins w:id="136" w:author="Graham, Garth" w:date="2022-10-20T09:55:00Z">
              <w:r>
                <w:rPr>
                  <w:rFonts w:cs="Arial"/>
                </w:rPr>
                <w:t>Non Contracted</w:t>
              </w:r>
              <w:proofErr w:type="gramEnd"/>
              <w:r>
                <w:rPr>
                  <w:rFonts w:cs="Arial"/>
                </w:rPr>
                <w:t xml:space="preserve"> Restoration Service Providers</w:t>
              </w:r>
            </w:ins>
          </w:p>
        </w:tc>
        <w:tc>
          <w:tcPr>
            <w:tcW w:w="3260" w:type="dxa"/>
            <w:tcPrChange w:id="137" w:author="Graham, Garth" w:date="2022-10-20T09:58:00Z">
              <w:tcPr>
                <w:tcW w:w="4743" w:type="dxa"/>
              </w:tcPr>
            </w:tcPrChange>
          </w:tcPr>
          <w:p w14:paraId="04B0E43F" w14:textId="2149CFF4" w:rsidR="00B6495B" w:rsidRDefault="00432930" w:rsidP="00D16700">
            <w:pPr>
              <w:jc w:val="both"/>
              <w:textAlignment w:val="baseline"/>
              <w:rPr>
                <w:ins w:id="138" w:author="Graham, Garth" w:date="2022-10-20T09:53:00Z"/>
                <w:rFonts w:cs="Arial"/>
              </w:rPr>
            </w:pPr>
            <w:ins w:id="139" w:author="Graham, Garth" w:date="2022-10-20T09:55:00Z">
              <w:r>
                <w:rPr>
                  <w:rFonts w:cs="Arial"/>
                </w:rPr>
                <w:t>None</w:t>
              </w:r>
            </w:ins>
          </w:p>
        </w:tc>
      </w:tr>
    </w:tbl>
    <w:commentRangeEnd w:id="60"/>
    <w:p w14:paraId="01A40B02" w14:textId="20C0D982" w:rsidR="003212CF" w:rsidRDefault="00CF270B" w:rsidP="00D16700">
      <w:pPr>
        <w:spacing w:line="240" w:lineRule="auto"/>
        <w:jc w:val="both"/>
        <w:textAlignment w:val="baseline"/>
        <w:rPr>
          <w:rFonts w:cs="Arial"/>
        </w:rPr>
      </w:pPr>
      <w:ins w:id="140" w:author="Graham, Garth" w:date="2022-10-27T11:58:00Z">
        <w:r>
          <w:rPr>
            <w:rStyle w:val="CommentReference"/>
            <w:rFonts w:ascii="Arial" w:eastAsia="Times New Roman" w:hAnsi="Arial" w:cs="Times New Roman"/>
            <w:lang w:eastAsia="en-GB"/>
          </w:rPr>
          <w:commentReference w:id="55"/>
        </w:r>
      </w:ins>
      <w:ins w:id="141" w:author="Graham, Garth" w:date="2022-10-27T11:20:00Z">
        <w:r w:rsidR="003C3F00">
          <w:rPr>
            <w:rStyle w:val="CommentReference"/>
            <w:rFonts w:ascii="Arial" w:eastAsia="Times New Roman" w:hAnsi="Arial" w:cs="Times New Roman"/>
            <w:lang w:eastAsia="en-GB"/>
          </w:rPr>
          <w:commentReference w:id="60"/>
        </w:r>
        <w:r>
          <w:rPr>
            <w:rStyle w:val="CommentReference"/>
            <w:rFonts w:ascii="Arial" w:eastAsia="Times New Roman" w:hAnsi="Arial" w:cs="Times New Roman"/>
            <w:lang w:eastAsia="en-GB"/>
          </w:rPr>
          <w:commentReference w:id="56"/>
        </w:r>
      </w:ins>
      <w:ins w:id="142" w:author="Graham, Garth" w:date="2022-10-20T09:52:00Z">
        <w:r w:rsidR="008047A2">
          <w:rPr>
            <w:rFonts w:cs="Arial"/>
          </w:rPr>
          <w:t xml:space="preserve"> </w:t>
        </w:r>
      </w:ins>
    </w:p>
    <w:p w14:paraId="138D9FBD" w14:textId="77777777" w:rsidR="00046B7B" w:rsidRDefault="00046B7B" w:rsidP="00D16700">
      <w:pPr>
        <w:spacing w:line="240" w:lineRule="auto"/>
        <w:jc w:val="both"/>
        <w:textAlignment w:val="baseline"/>
        <w:rPr>
          <w:rFonts w:cs="Arial"/>
        </w:rPr>
      </w:pPr>
    </w:p>
    <w:p w14:paraId="5204D620" w14:textId="370A803D" w:rsidR="00E870CE" w:rsidRPr="00E870CE" w:rsidRDefault="00E870CE" w:rsidP="00D16700">
      <w:pPr>
        <w:spacing w:line="240" w:lineRule="auto"/>
        <w:jc w:val="both"/>
        <w:textAlignment w:val="baseline"/>
        <w:rPr>
          <w:rFonts w:cs="Arial"/>
          <w:u w:val="single"/>
        </w:rPr>
      </w:pPr>
      <w:r w:rsidRPr="00E870CE">
        <w:rPr>
          <w:rFonts w:cs="Arial"/>
          <w:u w:val="single"/>
        </w:rPr>
        <w:t xml:space="preserve">Discussions on </w:t>
      </w:r>
      <w:r w:rsidR="00831498">
        <w:rPr>
          <w:rFonts w:cs="Arial"/>
          <w:u w:val="single"/>
        </w:rPr>
        <w:t>Restoration</w:t>
      </w:r>
    </w:p>
    <w:p w14:paraId="2C13D1F2" w14:textId="7931A3E6" w:rsidR="00F23F38" w:rsidRDefault="00E870CE" w:rsidP="00D16700">
      <w:pPr>
        <w:spacing w:line="240" w:lineRule="auto"/>
        <w:jc w:val="both"/>
        <w:textAlignment w:val="baseline"/>
        <w:rPr>
          <w:rFonts w:cs="Arial"/>
        </w:rPr>
      </w:pPr>
      <w:r>
        <w:rPr>
          <w:rFonts w:cs="Arial"/>
        </w:rPr>
        <w:t xml:space="preserve">The ESO </w:t>
      </w:r>
      <w:r w:rsidR="00532818">
        <w:rPr>
          <w:rFonts w:cs="Arial"/>
        </w:rPr>
        <w:t>representative</w:t>
      </w:r>
      <w:r>
        <w:rPr>
          <w:rFonts w:cs="Arial"/>
        </w:rPr>
        <w:t xml:space="preserve"> explained that t</w:t>
      </w:r>
      <w:r w:rsidRPr="00E870CE">
        <w:rPr>
          <w:rFonts w:cs="Arial"/>
        </w:rPr>
        <w:t xml:space="preserve">he </w:t>
      </w:r>
      <w:r w:rsidR="00532818">
        <w:rPr>
          <w:rFonts w:cs="Arial"/>
        </w:rPr>
        <w:t>current</w:t>
      </w:r>
      <w:r w:rsidR="00532818" w:rsidRPr="00E870CE">
        <w:rPr>
          <w:rFonts w:cs="Arial"/>
        </w:rPr>
        <w:t xml:space="preserve"> </w:t>
      </w:r>
      <w:r w:rsidRPr="00E870CE">
        <w:rPr>
          <w:rFonts w:cs="Arial"/>
        </w:rPr>
        <w:t xml:space="preserve">approach to </w:t>
      </w:r>
      <w:r w:rsidR="004E2EE5">
        <w:rPr>
          <w:rFonts w:cs="Arial"/>
        </w:rPr>
        <w:t xml:space="preserve">Restore </w:t>
      </w:r>
      <w:r w:rsidRPr="00E870CE">
        <w:rPr>
          <w:rFonts w:cs="Arial"/>
        </w:rPr>
        <w:t xml:space="preserve">the </w:t>
      </w:r>
      <w:r w:rsidR="00532818">
        <w:rPr>
          <w:rFonts w:cs="Arial"/>
        </w:rPr>
        <w:t>NETS</w:t>
      </w:r>
      <w:r w:rsidRPr="00E870CE">
        <w:rPr>
          <w:rFonts w:cs="Arial"/>
        </w:rPr>
        <w:t xml:space="preserve"> </w:t>
      </w:r>
      <w:r w:rsidR="00A15D6A">
        <w:rPr>
          <w:rFonts w:cs="Arial"/>
        </w:rPr>
        <w:t>s</w:t>
      </w:r>
      <w:r w:rsidRPr="00E870CE">
        <w:rPr>
          <w:rFonts w:cs="Arial"/>
        </w:rPr>
        <w:t xml:space="preserve">ystem is to </w:t>
      </w:r>
      <w:r w:rsidR="004E2EE5">
        <w:rPr>
          <w:rFonts w:cs="Arial"/>
        </w:rPr>
        <w:t>have</w:t>
      </w:r>
      <w:r w:rsidR="004E2EE5" w:rsidRPr="00E870CE">
        <w:rPr>
          <w:rFonts w:cs="Arial"/>
        </w:rPr>
        <w:t xml:space="preserve"> </w:t>
      </w:r>
      <w:r w:rsidRPr="00E870CE">
        <w:rPr>
          <w:rFonts w:cs="Arial"/>
        </w:rPr>
        <w:t xml:space="preserve">contracts with </w:t>
      </w:r>
      <w:commentRangeStart w:id="143"/>
      <w:commentRangeStart w:id="144"/>
      <w:r w:rsidRPr="00E870CE">
        <w:rPr>
          <w:rFonts w:cs="Arial"/>
        </w:rPr>
        <w:t xml:space="preserve">strategically located Black Start </w:t>
      </w:r>
      <w:r w:rsidR="000915A2">
        <w:rPr>
          <w:rFonts w:cs="Arial"/>
        </w:rPr>
        <w:t xml:space="preserve">Power </w:t>
      </w:r>
      <w:r w:rsidRPr="00E870CE">
        <w:rPr>
          <w:rFonts w:cs="Arial"/>
        </w:rPr>
        <w:t xml:space="preserve">Stations </w:t>
      </w:r>
      <w:r w:rsidR="000915A2">
        <w:rPr>
          <w:rFonts w:cs="Arial"/>
        </w:rPr>
        <w:t>or Interconnectors</w:t>
      </w:r>
      <w:r w:rsidR="0031518D">
        <w:rPr>
          <w:rFonts w:cs="Arial"/>
        </w:rPr>
        <w:t xml:space="preserve"> </w:t>
      </w:r>
      <w:r w:rsidRPr="00E870CE">
        <w:rPr>
          <w:rFonts w:cs="Arial"/>
        </w:rPr>
        <w:t xml:space="preserve">across </w:t>
      </w:r>
      <w:commentRangeEnd w:id="143"/>
      <w:r w:rsidR="00B02F99">
        <w:rPr>
          <w:rStyle w:val="CommentReference"/>
          <w:rFonts w:ascii="Arial" w:eastAsia="Times New Roman" w:hAnsi="Arial" w:cs="Times New Roman"/>
          <w:lang w:eastAsia="en-GB"/>
        </w:rPr>
        <w:commentReference w:id="143"/>
      </w:r>
      <w:commentRangeEnd w:id="144"/>
      <w:r w:rsidR="004D439E">
        <w:rPr>
          <w:rStyle w:val="CommentReference"/>
          <w:rFonts w:ascii="Arial" w:eastAsia="Times New Roman" w:hAnsi="Arial" w:cs="Times New Roman"/>
          <w:lang w:eastAsia="en-GB"/>
        </w:rPr>
        <w:commentReference w:id="144"/>
      </w:r>
      <w:r w:rsidR="00532818">
        <w:rPr>
          <w:rFonts w:cs="Arial"/>
        </w:rPr>
        <w:t>GB</w:t>
      </w:r>
      <w:r w:rsidR="002802E4">
        <w:rPr>
          <w:rFonts w:cs="Arial"/>
        </w:rPr>
        <w:t>.</w:t>
      </w:r>
      <w:r w:rsidR="00FB68A2">
        <w:rPr>
          <w:rFonts w:cs="Arial"/>
        </w:rPr>
        <w:t xml:space="preserve">  These are generally transmission connected assets</w:t>
      </w:r>
      <w:r w:rsidR="00DC06AB">
        <w:rPr>
          <w:rFonts w:cs="Arial"/>
        </w:rPr>
        <w:t xml:space="preserve"> </w:t>
      </w:r>
      <w:r w:rsidR="004E2EE5">
        <w:rPr>
          <w:rFonts w:cs="Arial"/>
        </w:rPr>
        <w:t xml:space="preserve">such that </w:t>
      </w:r>
      <w:r w:rsidR="0031518D">
        <w:rPr>
          <w:rFonts w:cs="Arial"/>
        </w:rPr>
        <w:t>i</w:t>
      </w:r>
      <w:r w:rsidRPr="00E870CE">
        <w:rPr>
          <w:rFonts w:cs="Arial"/>
        </w:rPr>
        <w:t xml:space="preserve">n the event of a </w:t>
      </w:r>
      <w:r w:rsidR="002802E4">
        <w:rPr>
          <w:rFonts w:cs="Arial"/>
        </w:rPr>
        <w:t>Partial or Total Shutdown</w:t>
      </w:r>
      <w:r w:rsidR="002802E4">
        <w:rPr>
          <w:rStyle w:val="FootnoteReference"/>
          <w:rFonts w:cs="Arial"/>
        </w:rPr>
        <w:footnoteReference w:id="4"/>
      </w:r>
      <w:r w:rsidR="004E2EE5">
        <w:rPr>
          <w:rFonts w:cs="Arial"/>
        </w:rPr>
        <w:t>,</w:t>
      </w:r>
      <w:r w:rsidR="002802E4">
        <w:rPr>
          <w:rFonts w:cs="Arial"/>
        </w:rPr>
        <w:t xml:space="preserve"> </w:t>
      </w:r>
      <w:r w:rsidRPr="00E870CE">
        <w:rPr>
          <w:rFonts w:cs="Arial"/>
        </w:rPr>
        <w:t xml:space="preserve">these </w:t>
      </w:r>
      <w:r w:rsidR="000915A2">
        <w:rPr>
          <w:rFonts w:cs="Arial"/>
        </w:rPr>
        <w:t>contracted assets</w:t>
      </w:r>
      <w:r w:rsidR="0031518D">
        <w:rPr>
          <w:rFonts w:cs="Arial"/>
        </w:rPr>
        <w:t xml:space="preserve"> </w:t>
      </w:r>
      <w:r w:rsidR="004E2EE5">
        <w:rPr>
          <w:rFonts w:cs="Arial"/>
        </w:rPr>
        <w:t xml:space="preserve">or </w:t>
      </w:r>
      <w:r w:rsidR="00A15D6A">
        <w:rPr>
          <w:rFonts w:cs="Arial"/>
        </w:rPr>
        <w:t>p</w:t>
      </w:r>
      <w:r w:rsidRPr="00E870CE">
        <w:rPr>
          <w:rFonts w:cs="Arial"/>
        </w:rPr>
        <w:t xml:space="preserve">ower </w:t>
      </w:r>
      <w:r w:rsidR="00A15D6A">
        <w:rPr>
          <w:rFonts w:cs="Arial"/>
        </w:rPr>
        <w:t>s</w:t>
      </w:r>
      <w:r w:rsidRPr="00E870CE">
        <w:rPr>
          <w:rFonts w:cs="Arial"/>
        </w:rPr>
        <w:t xml:space="preserve">tations are instructed by the ESO to start within </w:t>
      </w:r>
      <w:r w:rsidR="00EC15A8">
        <w:rPr>
          <w:rFonts w:cs="Arial"/>
        </w:rPr>
        <w:t>two</w:t>
      </w:r>
      <w:r w:rsidRPr="00E870CE">
        <w:rPr>
          <w:rFonts w:cs="Arial"/>
        </w:rPr>
        <w:t xml:space="preserve"> hours and energise parts of the </w:t>
      </w:r>
      <w:r w:rsidR="00C07CFE">
        <w:rPr>
          <w:rFonts w:cs="Arial"/>
        </w:rPr>
        <w:t>NETS</w:t>
      </w:r>
      <w:r w:rsidR="00EC15A8">
        <w:rPr>
          <w:rFonts w:cs="Arial"/>
        </w:rPr>
        <w:t xml:space="preserve"> in accordance with</w:t>
      </w:r>
      <w:r w:rsidR="0031518D">
        <w:rPr>
          <w:rFonts w:cs="Arial"/>
        </w:rPr>
        <w:t xml:space="preserve"> </w:t>
      </w:r>
      <w:r w:rsidR="000F3491">
        <w:rPr>
          <w:rFonts w:cs="Arial"/>
        </w:rPr>
        <w:t>a Local Joint Restoration Plan</w:t>
      </w:r>
      <w:r w:rsidRPr="00E870CE">
        <w:rPr>
          <w:rFonts w:cs="Arial"/>
        </w:rPr>
        <w:t>.</w:t>
      </w:r>
      <w:r w:rsidR="00DC06AB">
        <w:rPr>
          <w:rFonts w:cs="Arial"/>
        </w:rPr>
        <w:t xml:space="preserve"> </w:t>
      </w:r>
      <w:r w:rsidR="000F3491">
        <w:rPr>
          <w:rFonts w:cs="Arial"/>
        </w:rPr>
        <w:t>which is a</w:t>
      </w:r>
      <w:r w:rsidR="004E2EE5">
        <w:rPr>
          <w:rFonts w:cs="Arial"/>
        </w:rPr>
        <w:t xml:space="preserve"> </w:t>
      </w:r>
      <w:r w:rsidR="00DC06AB">
        <w:rPr>
          <w:rFonts w:cs="Arial"/>
        </w:rPr>
        <w:t xml:space="preserve">process </w:t>
      </w:r>
      <w:r w:rsidR="00CF270B">
        <w:rPr>
          <w:rFonts w:cs="Arial"/>
        </w:rPr>
        <w:t xml:space="preserve">set out in </w:t>
      </w:r>
      <w:r w:rsidR="00EC15A8">
        <w:rPr>
          <w:rFonts w:cs="Arial"/>
        </w:rPr>
        <w:t xml:space="preserve">a tri-party agreement (between the </w:t>
      </w:r>
      <w:r w:rsidR="00C17415">
        <w:rPr>
          <w:rFonts w:cs="Arial"/>
        </w:rPr>
        <w:t>contracted asset</w:t>
      </w:r>
      <w:r w:rsidR="000F3491">
        <w:rPr>
          <w:rFonts w:cs="Arial"/>
        </w:rPr>
        <w:t xml:space="preserve"> owner</w:t>
      </w:r>
      <w:r w:rsidR="00C17415">
        <w:rPr>
          <w:rFonts w:cs="Arial"/>
        </w:rPr>
        <w:t xml:space="preserve">, the ESO and the network owner).  </w:t>
      </w:r>
      <w:r w:rsidR="00BC0E5F" w:rsidRPr="00FA5777">
        <w:rPr>
          <w:rFonts w:cs="Arial"/>
        </w:rPr>
        <w:t xml:space="preserve">From </w:t>
      </w:r>
      <w:r w:rsidR="00BC0E5F">
        <w:rPr>
          <w:rFonts w:cs="Arial"/>
        </w:rPr>
        <w:t>this</w:t>
      </w:r>
      <w:r w:rsidR="00A7089E">
        <w:rPr>
          <w:rFonts w:cs="Arial"/>
        </w:rPr>
        <w:t>,</w:t>
      </w:r>
      <w:r w:rsidR="00BC0E5F">
        <w:rPr>
          <w:rFonts w:cs="Arial"/>
        </w:rPr>
        <w:t xml:space="preserve"> </w:t>
      </w:r>
      <w:r w:rsidR="00C07CFE">
        <w:rPr>
          <w:rFonts w:cs="Arial"/>
        </w:rPr>
        <w:t>transmission system energisation steps</w:t>
      </w:r>
      <w:r w:rsidR="00FB68A2">
        <w:rPr>
          <w:rFonts w:cs="Arial"/>
        </w:rPr>
        <w:t xml:space="preserve"> </w:t>
      </w:r>
      <w:r w:rsidR="00FA5777">
        <w:rPr>
          <w:rFonts w:cs="Arial"/>
        </w:rPr>
        <w:t>within the</w:t>
      </w:r>
      <w:r w:rsidR="00FA5777" w:rsidRPr="00E870CE">
        <w:rPr>
          <w:rFonts w:cs="Arial"/>
        </w:rPr>
        <w:t xml:space="preserve"> </w:t>
      </w:r>
      <w:r w:rsidR="00DC06AB" w:rsidRPr="00E870CE">
        <w:rPr>
          <w:rFonts w:cs="Arial"/>
        </w:rPr>
        <w:t>Plan</w:t>
      </w:r>
      <w:r w:rsidR="003B06E2">
        <w:rPr>
          <w:rFonts w:cs="Arial"/>
        </w:rPr>
        <w:t>s</w:t>
      </w:r>
      <w:r w:rsidR="00DC06AB" w:rsidRPr="00E870CE">
        <w:rPr>
          <w:rFonts w:cs="Arial"/>
        </w:rPr>
        <w:t xml:space="preserve"> (LJRP</w:t>
      </w:r>
      <w:r w:rsidR="00CF270B">
        <w:rPr>
          <w:rFonts w:cs="Arial"/>
        </w:rPr>
        <w:t>s</w:t>
      </w:r>
      <w:r w:rsidR="00DC06AB" w:rsidRPr="00E870CE">
        <w:rPr>
          <w:rFonts w:cs="Arial"/>
        </w:rPr>
        <w:t xml:space="preserve">) </w:t>
      </w:r>
      <w:r w:rsidR="00FA5777">
        <w:rPr>
          <w:rFonts w:cs="Arial"/>
        </w:rPr>
        <w:t>are implemented</w:t>
      </w:r>
      <w:r w:rsidR="00DC06AB">
        <w:rPr>
          <w:rFonts w:cs="Arial"/>
        </w:rPr>
        <w:t xml:space="preserve"> where</w:t>
      </w:r>
      <w:r w:rsidR="00C07CFE">
        <w:rPr>
          <w:rFonts w:cs="Arial"/>
        </w:rPr>
        <w:t>by</w:t>
      </w:r>
      <w:r w:rsidR="00DC06AB">
        <w:rPr>
          <w:rFonts w:cs="Arial"/>
        </w:rPr>
        <w:t xml:space="preserve"> s</w:t>
      </w:r>
      <w:r w:rsidRPr="00E870CE">
        <w:rPr>
          <w:rFonts w:cs="Arial"/>
        </w:rPr>
        <w:t xml:space="preserve">ections of Distribution </w:t>
      </w:r>
      <w:r w:rsidR="00C07CFE">
        <w:rPr>
          <w:rFonts w:cs="Arial"/>
        </w:rPr>
        <w:t>system</w:t>
      </w:r>
      <w:r w:rsidR="00C07CFE" w:rsidRPr="00E870CE">
        <w:rPr>
          <w:rFonts w:cs="Arial"/>
        </w:rPr>
        <w:t xml:space="preserve"> </w:t>
      </w:r>
      <w:r w:rsidR="002233AF">
        <w:rPr>
          <w:rFonts w:cs="Arial"/>
        </w:rPr>
        <w:t>d</w:t>
      </w:r>
      <w:r w:rsidRPr="00E870CE">
        <w:rPr>
          <w:rFonts w:cs="Arial"/>
        </w:rPr>
        <w:t xml:space="preserve">istribution </w:t>
      </w:r>
      <w:r w:rsidR="002233AF">
        <w:rPr>
          <w:rFonts w:cs="Arial"/>
        </w:rPr>
        <w:t>n</w:t>
      </w:r>
      <w:r w:rsidRPr="00E870CE">
        <w:rPr>
          <w:rFonts w:cs="Arial"/>
        </w:rPr>
        <w:t xml:space="preserve">etworks are </w:t>
      </w:r>
      <w:proofErr w:type="gramStart"/>
      <w:r w:rsidR="00DC06AB">
        <w:rPr>
          <w:rFonts w:cs="Arial"/>
        </w:rPr>
        <w:t>c</w:t>
      </w:r>
      <w:r w:rsidRPr="00E870CE">
        <w:rPr>
          <w:rFonts w:cs="Arial"/>
        </w:rPr>
        <w:t>onnected</w:t>
      </w:r>
      <w:r w:rsidR="004D439E">
        <w:rPr>
          <w:rFonts w:cs="Arial"/>
        </w:rPr>
        <w:t xml:space="preserve"> </w:t>
      </w:r>
      <w:r w:rsidRPr="00E870CE">
        <w:rPr>
          <w:rFonts w:cs="Arial"/>
        </w:rPr>
        <w:t>to</w:t>
      </w:r>
      <w:r w:rsidR="00C07CFE">
        <w:rPr>
          <w:rFonts w:cs="Arial"/>
        </w:rPr>
        <w:t>ge</w:t>
      </w:r>
      <w:r w:rsidR="00BE5E18">
        <w:rPr>
          <w:rFonts w:cs="Arial"/>
        </w:rPr>
        <w:t>ther</w:t>
      </w:r>
      <w:proofErr w:type="gramEnd"/>
      <w:r w:rsidR="0031518D">
        <w:rPr>
          <w:rFonts w:cs="Arial"/>
        </w:rPr>
        <w:t xml:space="preserve"> </w:t>
      </w:r>
      <w:r w:rsidRPr="00E870CE">
        <w:rPr>
          <w:rFonts w:cs="Arial"/>
        </w:rPr>
        <w:t xml:space="preserve">to </w:t>
      </w:r>
      <w:r w:rsidR="00CF270B">
        <w:rPr>
          <w:rFonts w:cs="Arial"/>
        </w:rPr>
        <w:t>the transmission system</w:t>
      </w:r>
      <w:r w:rsidR="00FA5777">
        <w:rPr>
          <w:rFonts w:cs="Arial"/>
        </w:rPr>
        <w:t>,</w:t>
      </w:r>
      <w:r w:rsidR="0013649A">
        <w:rPr>
          <w:rFonts w:cs="Arial"/>
        </w:rPr>
        <w:t xml:space="preserve"> </w:t>
      </w:r>
      <w:r w:rsidRPr="00E870CE">
        <w:rPr>
          <w:rFonts w:cs="Arial"/>
        </w:rPr>
        <w:t xml:space="preserve">with </w:t>
      </w:r>
      <w:r w:rsidR="002233AF">
        <w:rPr>
          <w:rFonts w:cs="Arial"/>
        </w:rPr>
        <w:t xml:space="preserve">subsequent </w:t>
      </w:r>
      <w:r w:rsidRPr="00E870CE">
        <w:rPr>
          <w:rFonts w:cs="Arial"/>
        </w:rPr>
        <w:t xml:space="preserve">blocks of </w:t>
      </w:r>
      <w:r w:rsidR="002233AF">
        <w:rPr>
          <w:rFonts w:cs="Arial"/>
        </w:rPr>
        <w:t>d</w:t>
      </w:r>
      <w:r w:rsidRPr="00E870CE">
        <w:rPr>
          <w:rFonts w:cs="Arial"/>
        </w:rPr>
        <w:t>emand connected</w:t>
      </w:r>
      <w:r w:rsidR="00CF270B">
        <w:rPr>
          <w:rFonts w:cs="Arial"/>
        </w:rPr>
        <w:t xml:space="preserve">.  </w:t>
      </w:r>
      <w:r w:rsidR="00F44DE2">
        <w:rPr>
          <w:rFonts w:cs="Arial"/>
        </w:rPr>
        <w:t>During this process there</w:t>
      </w:r>
      <w:r w:rsidR="00822FBB">
        <w:rPr>
          <w:rFonts w:cs="Arial"/>
        </w:rPr>
        <w:t xml:space="preserve"> is</w:t>
      </w:r>
      <w:r w:rsidR="00236A96">
        <w:rPr>
          <w:rFonts w:cs="Arial"/>
        </w:rPr>
        <w:t xml:space="preserve"> liaison between the power station and the DNO</w:t>
      </w:r>
      <w:r w:rsidR="00001554">
        <w:rPr>
          <w:rFonts w:cs="Arial"/>
        </w:rPr>
        <w:t xml:space="preserve"> in coordination with the ESO</w:t>
      </w:r>
      <w:r w:rsidR="00236A96">
        <w:rPr>
          <w:rFonts w:cs="Arial"/>
        </w:rPr>
        <w:t xml:space="preserve">.  </w:t>
      </w:r>
      <w:r w:rsidR="00C029BF">
        <w:rPr>
          <w:rFonts w:cs="Arial"/>
        </w:rPr>
        <w:t>I</w:t>
      </w:r>
      <w:r w:rsidRPr="00E870CE">
        <w:rPr>
          <w:rFonts w:cs="Arial"/>
        </w:rPr>
        <w:t>n each case the LJRP is used to form a</w:t>
      </w:r>
      <w:r w:rsidR="00037C06">
        <w:rPr>
          <w:rFonts w:cs="Arial"/>
        </w:rPr>
        <w:t xml:space="preserve"> </w:t>
      </w:r>
      <w:r w:rsidR="00CF270B">
        <w:rPr>
          <w:rFonts w:cs="Arial"/>
        </w:rPr>
        <w:t>P</w:t>
      </w:r>
      <w:r w:rsidRPr="00E870CE">
        <w:rPr>
          <w:rFonts w:cs="Arial"/>
        </w:rPr>
        <w:t>ower Island</w:t>
      </w:r>
      <w:r w:rsidR="00037C06">
        <w:rPr>
          <w:rFonts w:cs="Arial"/>
        </w:rPr>
        <w:t xml:space="preserve">. </w:t>
      </w:r>
      <w:r w:rsidR="00C07CFE">
        <w:rPr>
          <w:rFonts w:cs="Arial"/>
        </w:rPr>
        <w:t>A</w:t>
      </w:r>
      <w:r w:rsidR="00FB68A2">
        <w:rPr>
          <w:rFonts w:cs="Arial"/>
        </w:rPr>
        <w:t>s</w:t>
      </w:r>
      <w:r w:rsidR="00C07CFE">
        <w:rPr>
          <w:rFonts w:cs="Arial"/>
        </w:rPr>
        <w:t xml:space="preserve"> the restoration progresses t</w:t>
      </w:r>
      <w:r w:rsidRPr="00E870CE">
        <w:rPr>
          <w:rFonts w:cs="Arial"/>
        </w:rPr>
        <w:t>he</w:t>
      </w:r>
      <w:r w:rsidR="00C07CFE">
        <w:rPr>
          <w:rFonts w:cs="Arial"/>
        </w:rPr>
        <w:t>se individual</w:t>
      </w:r>
      <w:r w:rsidRPr="00E870CE">
        <w:rPr>
          <w:rFonts w:cs="Arial"/>
        </w:rPr>
        <w:t xml:space="preserve"> Power Islands are </w:t>
      </w:r>
      <w:r w:rsidR="00CF270B">
        <w:rPr>
          <w:rFonts w:cs="Arial"/>
        </w:rPr>
        <w:t>subsequently</w:t>
      </w:r>
      <w:r w:rsidR="005B5915">
        <w:rPr>
          <w:rFonts w:cs="Arial"/>
        </w:rPr>
        <w:t xml:space="preserve"> </w:t>
      </w:r>
      <w:proofErr w:type="gramStart"/>
      <w:r w:rsidR="00F34D0D" w:rsidRPr="00E870CE">
        <w:rPr>
          <w:rFonts w:cs="Arial"/>
        </w:rPr>
        <w:t>connected</w:t>
      </w:r>
      <w:r w:rsidRPr="00E870CE">
        <w:rPr>
          <w:rFonts w:cs="Arial"/>
        </w:rPr>
        <w:t xml:space="preserve"> </w:t>
      </w:r>
      <w:r w:rsidR="00CF270B">
        <w:rPr>
          <w:rFonts w:cs="Arial"/>
        </w:rPr>
        <w:t>together</w:t>
      </w:r>
      <w:proofErr w:type="gramEnd"/>
      <w:r w:rsidRPr="00E870CE">
        <w:rPr>
          <w:rFonts w:cs="Arial"/>
        </w:rPr>
        <w:t xml:space="preserve"> to form a skeleton </w:t>
      </w:r>
      <w:r w:rsidR="00C029BF">
        <w:rPr>
          <w:rFonts w:cs="Arial"/>
        </w:rPr>
        <w:t>n</w:t>
      </w:r>
      <w:r w:rsidRPr="00E870CE">
        <w:rPr>
          <w:rFonts w:cs="Arial"/>
        </w:rPr>
        <w:t xml:space="preserve">etwork </w:t>
      </w:r>
      <w:r w:rsidR="00CF270B">
        <w:rPr>
          <w:rFonts w:cs="Arial"/>
        </w:rPr>
        <w:t>to facilitate the connection</w:t>
      </w:r>
      <w:r w:rsidR="005B5915">
        <w:rPr>
          <w:rFonts w:cs="Arial"/>
        </w:rPr>
        <w:t xml:space="preserve"> </w:t>
      </w:r>
      <w:r w:rsidRPr="00E870CE">
        <w:rPr>
          <w:rFonts w:cs="Arial"/>
        </w:rPr>
        <w:t xml:space="preserve">of </w:t>
      </w:r>
      <w:r w:rsidR="00FA5777">
        <w:rPr>
          <w:rFonts w:cs="Arial"/>
        </w:rPr>
        <w:t xml:space="preserve">other </w:t>
      </w:r>
      <w:r w:rsidRPr="00E870CE">
        <w:rPr>
          <w:rFonts w:cs="Arial"/>
        </w:rPr>
        <w:t>Power Stations</w:t>
      </w:r>
      <w:r w:rsidR="00B02F99">
        <w:rPr>
          <w:rFonts w:cs="Arial"/>
        </w:rPr>
        <w:t xml:space="preserve"> including those within distribution networks and those without </w:t>
      </w:r>
      <w:r w:rsidR="00250D4D">
        <w:rPr>
          <w:rFonts w:cs="Arial"/>
        </w:rPr>
        <w:t>a</w:t>
      </w:r>
      <w:r w:rsidR="00B02F99">
        <w:rPr>
          <w:rFonts w:cs="Arial"/>
        </w:rPr>
        <w:t xml:space="preserve"> current ‘black start’ capability. </w:t>
      </w:r>
      <w:r w:rsidRPr="00E870CE">
        <w:rPr>
          <w:rFonts w:cs="Arial"/>
        </w:rPr>
        <w:t xml:space="preserve">  </w:t>
      </w:r>
      <w:r w:rsidR="00CD53D8">
        <w:rPr>
          <w:rFonts w:cs="Arial"/>
        </w:rPr>
        <w:t>This also enables</w:t>
      </w:r>
      <w:r w:rsidR="00CD53D8" w:rsidRPr="00E870CE">
        <w:rPr>
          <w:rFonts w:cs="Arial"/>
        </w:rPr>
        <w:t xml:space="preserve"> </w:t>
      </w:r>
      <w:r w:rsidRPr="00E870CE">
        <w:rPr>
          <w:rFonts w:cs="Arial"/>
        </w:rPr>
        <w:t>restoration of demand</w:t>
      </w:r>
      <w:r w:rsidR="00EE685A">
        <w:rPr>
          <w:rFonts w:cs="Arial"/>
        </w:rPr>
        <w:t xml:space="preserve"> (</w:t>
      </w:r>
      <w:r w:rsidR="00791726">
        <w:rPr>
          <w:rFonts w:cs="Arial"/>
        </w:rPr>
        <w:t xml:space="preserve">as </w:t>
      </w:r>
      <w:r w:rsidRPr="00E870CE">
        <w:rPr>
          <w:rFonts w:cs="Arial"/>
        </w:rPr>
        <w:t>detailed in OC9 of the Grid Code</w:t>
      </w:r>
      <w:r w:rsidR="00EE685A">
        <w:rPr>
          <w:rFonts w:cs="Arial"/>
        </w:rPr>
        <w:t>,</w:t>
      </w:r>
      <w:r w:rsidRPr="00E870CE">
        <w:rPr>
          <w:rFonts w:cs="Arial"/>
        </w:rPr>
        <w:t xml:space="preserve"> </w:t>
      </w:r>
      <w:r w:rsidR="00CD53D8">
        <w:rPr>
          <w:rFonts w:cs="Arial"/>
        </w:rPr>
        <w:t>The Proposer noted</w:t>
      </w:r>
      <w:r w:rsidR="000F13E2">
        <w:rPr>
          <w:rFonts w:cs="Arial"/>
        </w:rPr>
        <w:t xml:space="preserve"> </w:t>
      </w:r>
      <w:r w:rsidR="00EE685A">
        <w:rPr>
          <w:rFonts w:cs="Arial"/>
        </w:rPr>
        <w:t xml:space="preserve">O </w:t>
      </w:r>
      <w:r w:rsidR="000F13E2">
        <w:rPr>
          <w:rFonts w:cs="Arial"/>
        </w:rPr>
        <w:t>that g</w:t>
      </w:r>
      <w:r w:rsidRPr="00E870CE">
        <w:rPr>
          <w:rFonts w:cs="Arial"/>
        </w:rPr>
        <w:t>oing forward</w:t>
      </w:r>
      <w:r w:rsidR="000F13E2">
        <w:rPr>
          <w:rFonts w:cs="Arial"/>
        </w:rPr>
        <w:t>,</w:t>
      </w:r>
      <w:r w:rsidRPr="00E870CE">
        <w:rPr>
          <w:rFonts w:cs="Arial"/>
        </w:rPr>
        <w:t xml:space="preserve"> the number of traditional </w:t>
      </w:r>
      <w:r w:rsidR="00335606">
        <w:rPr>
          <w:rFonts w:cs="Arial"/>
        </w:rPr>
        <w:t xml:space="preserve">restoration </w:t>
      </w:r>
      <w:r w:rsidR="00791726">
        <w:rPr>
          <w:rFonts w:cs="Arial"/>
        </w:rPr>
        <w:t>service p</w:t>
      </w:r>
      <w:r w:rsidRPr="00E870CE">
        <w:rPr>
          <w:rFonts w:cs="Arial"/>
        </w:rPr>
        <w:t xml:space="preserve">roviders </w:t>
      </w:r>
      <w:r w:rsidR="00791726">
        <w:rPr>
          <w:rFonts w:cs="Arial"/>
        </w:rPr>
        <w:t>is</w:t>
      </w:r>
      <w:r w:rsidRPr="00E870CE">
        <w:rPr>
          <w:rFonts w:cs="Arial"/>
        </w:rPr>
        <w:t xml:space="preserve"> </w:t>
      </w:r>
      <w:r w:rsidR="00DE459C" w:rsidRPr="00E870CE">
        <w:rPr>
          <w:rFonts w:cs="Arial"/>
        </w:rPr>
        <w:t>reducing,</w:t>
      </w:r>
      <w:r w:rsidRPr="00E870CE">
        <w:rPr>
          <w:rFonts w:cs="Arial"/>
        </w:rPr>
        <w:t xml:space="preserve"> and additional </w:t>
      </w:r>
      <w:r w:rsidR="00CD53D8">
        <w:rPr>
          <w:rFonts w:cs="Arial"/>
        </w:rPr>
        <w:t xml:space="preserve">provision and </w:t>
      </w:r>
      <w:r w:rsidRPr="00E870CE">
        <w:rPr>
          <w:rFonts w:cs="Arial"/>
        </w:rPr>
        <w:t xml:space="preserve">solutions need to be </w:t>
      </w:r>
      <w:r w:rsidR="00CD53D8">
        <w:rPr>
          <w:rFonts w:cs="Arial"/>
        </w:rPr>
        <w:t xml:space="preserve">developed </w:t>
      </w:r>
      <w:r w:rsidRPr="00E870CE">
        <w:rPr>
          <w:rFonts w:cs="Arial"/>
        </w:rPr>
        <w:t xml:space="preserve">to restore the </w:t>
      </w:r>
      <w:r w:rsidR="003D62B5">
        <w:rPr>
          <w:rFonts w:cs="Arial"/>
        </w:rPr>
        <w:t>NETS</w:t>
      </w:r>
      <w:r w:rsidR="003D62B5" w:rsidRPr="00E870CE">
        <w:rPr>
          <w:rFonts w:cs="Arial"/>
        </w:rPr>
        <w:t xml:space="preserve"> </w:t>
      </w:r>
      <w:r w:rsidRPr="00E870CE">
        <w:rPr>
          <w:rFonts w:cs="Arial"/>
        </w:rPr>
        <w:t>in accordance with the ESRS</w:t>
      </w:r>
      <w:r w:rsidR="00CD53D8">
        <w:rPr>
          <w:rFonts w:cs="Arial"/>
        </w:rPr>
        <w:t xml:space="preserve"> parameters.</w:t>
      </w:r>
      <w:r w:rsidRPr="00E870CE">
        <w:rPr>
          <w:rFonts w:cs="Arial"/>
        </w:rPr>
        <w:t xml:space="preserve"> </w:t>
      </w:r>
      <w:r w:rsidR="00796156">
        <w:rPr>
          <w:rFonts w:cs="Arial"/>
        </w:rPr>
        <w:t>Thus,</w:t>
      </w:r>
      <w:r w:rsidR="00264D25">
        <w:rPr>
          <w:rFonts w:cs="Arial"/>
        </w:rPr>
        <w:t xml:space="preserve"> it </w:t>
      </w:r>
      <w:r w:rsidR="00DE5296">
        <w:rPr>
          <w:rFonts w:cs="Arial"/>
        </w:rPr>
        <w:t>remains</w:t>
      </w:r>
      <w:r w:rsidR="00264D25">
        <w:rPr>
          <w:rFonts w:cs="Arial"/>
        </w:rPr>
        <w:t xml:space="preserve"> in</w:t>
      </w:r>
      <w:r w:rsidRPr="00E870CE">
        <w:rPr>
          <w:rFonts w:cs="Arial"/>
        </w:rPr>
        <w:t xml:space="preserve"> everyone’s best interest to restore the system as quickly as possible in the most economic manner</w:t>
      </w:r>
      <w:r w:rsidR="00264D25">
        <w:rPr>
          <w:rFonts w:cs="Arial"/>
        </w:rPr>
        <w:t>.</w:t>
      </w:r>
      <w:r w:rsidR="004A2670" w:rsidRPr="004A2670">
        <w:rPr>
          <w:rFonts w:cs="Arial"/>
        </w:rPr>
        <w:t xml:space="preserve"> </w:t>
      </w:r>
    </w:p>
    <w:p w14:paraId="7EB0C683" w14:textId="77777777" w:rsidR="008A7EE7" w:rsidRDefault="008A7EE7" w:rsidP="00D16700">
      <w:pPr>
        <w:spacing w:line="240" w:lineRule="auto"/>
        <w:jc w:val="both"/>
        <w:textAlignment w:val="baseline"/>
        <w:rPr>
          <w:rFonts w:cs="Arial"/>
        </w:rPr>
      </w:pPr>
    </w:p>
    <w:p w14:paraId="21E2A9AD" w14:textId="77777777" w:rsidR="008A7EE7" w:rsidRDefault="008A7EE7" w:rsidP="00D16700">
      <w:pPr>
        <w:spacing w:line="240" w:lineRule="auto"/>
        <w:jc w:val="both"/>
        <w:textAlignment w:val="baseline"/>
        <w:rPr>
          <w:rFonts w:cs="Arial"/>
        </w:rPr>
      </w:pPr>
    </w:p>
    <w:p w14:paraId="69DC8BD7" w14:textId="48CFFC11" w:rsidR="00CD53D8" w:rsidRPr="003A409F" w:rsidRDefault="00AE2109" w:rsidP="006C4520">
      <w:pPr>
        <w:spacing w:line="240" w:lineRule="auto"/>
        <w:jc w:val="both"/>
        <w:textAlignment w:val="baseline"/>
        <w:rPr>
          <w:iCs/>
          <w:u w:val="single"/>
        </w:rPr>
      </w:pPr>
      <w:r>
        <w:rPr>
          <w:iCs/>
          <w:u w:val="single"/>
        </w:rPr>
        <w:t xml:space="preserve">Clarification of </w:t>
      </w:r>
      <w:r w:rsidR="008A7EE7" w:rsidRPr="00EA3133">
        <w:rPr>
          <w:iCs/>
          <w:u w:val="single"/>
        </w:rPr>
        <w:t xml:space="preserve">Definition of </w:t>
      </w:r>
      <w:r w:rsidR="006322EF">
        <w:rPr>
          <w:iCs/>
          <w:u w:val="single"/>
        </w:rPr>
        <w:t>Restoration</w:t>
      </w:r>
      <w:r>
        <w:rPr>
          <w:iCs/>
          <w:u w:val="single"/>
        </w:rPr>
        <w:t xml:space="preserve"> </w:t>
      </w:r>
      <w:r w:rsidR="008A7EE7" w:rsidRPr="00EA3133">
        <w:rPr>
          <w:iCs/>
          <w:u w:val="single"/>
        </w:rPr>
        <w:t>Demand</w:t>
      </w:r>
    </w:p>
    <w:p w14:paraId="4CAB279C" w14:textId="18C29569" w:rsidR="006C4520" w:rsidRPr="006C4520" w:rsidRDefault="00CD53D8" w:rsidP="006C4520">
      <w:pPr>
        <w:spacing w:line="240" w:lineRule="auto"/>
        <w:jc w:val="both"/>
        <w:textAlignment w:val="baseline"/>
        <w:rPr>
          <w:rFonts w:cs="Arial"/>
          <w:b/>
          <w:iCs/>
        </w:rPr>
      </w:pPr>
      <w:r>
        <w:rPr>
          <w:rFonts w:cs="Arial"/>
        </w:rPr>
        <w:t xml:space="preserve">Given </w:t>
      </w:r>
      <w:proofErr w:type="gramStart"/>
      <w:r>
        <w:rPr>
          <w:rFonts w:cs="Arial"/>
        </w:rPr>
        <w:t>a number of</w:t>
      </w:r>
      <w:proofErr w:type="gramEnd"/>
      <w:r>
        <w:rPr>
          <w:rFonts w:cs="Arial"/>
        </w:rPr>
        <w:t xml:space="preserve"> conflicting potential definitions</w:t>
      </w:r>
      <w:r w:rsidR="0037780F">
        <w:rPr>
          <w:rFonts w:cs="Arial"/>
        </w:rPr>
        <w:t xml:space="preserve">. </w:t>
      </w:r>
      <w:r w:rsidR="003320A4" w:rsidRPr="006C4520">
        <w:rPr>
          <w:rFonts w:cs="Arial"/>
        </w:rPr>
        <w:t xml:space="preserve">The Workgroup </w:t>
      </w:r>
      <w:r w:rsidR="007E1833">
        <w:rPr>
          <w:rFonts w:cs="Arial"/>
        </w:rPr>
        <w:t xml:space="preserve">reviewed the proposed definition of ‘Demand’ in the context of </w:t>
      </w:r>
      <w:r w:rsidR="00250D4D">
        <w:rPr>
          <w:rFonts w:cs="Arial"/>
        </w:rPr>
        <w:t xml:space="preserve">the </w:t>
      </w:r>
      <w:r w:rsidR="007E1833">
        <w:rPr>
          <w:rFonts w:cs="Arial"/>
        </w:rPr>
        <w:t xml:space="preserve">restoration of 60% of demand in 24 hours and </w:t>
      </w:r>
      <w:del w:id="146" w:author="John-Okwesa(ESO), Banke" w:date="2022-11-01T15:54:00Z">
        <w:r w:rsidDel="00DE5AF9">
          <w:rPr>
            <w:rFonts w:cs="Arial"/>
          </w:rPr>
          <w:delText xml:space="preserve"> </w:delText>
        </w:r>
      </w:del>
      <w:r>
        <w:rPr>
          <w:rFonts w:cs="Arial"/>
        </w:rPr>
        <w:t>t</w:t>
      </w:r>
      <w:r w:rsidR="003320A4" w:rsidRPr="006C4520">
        <w:rPr>
          <w:rFonts w:cs="Arial"/>
        </w:rPr>
        <w:t>he</w:t>
      </w:r>
      <w:r w:rsidR="007E1833">
        <w:rPr>
          <w:rFonts w:cs="Arial"/>
        </w:rPr>
        <w:t>100% in five days</w:t>
      </w:r>
      <w:r w:rsidR="003E5FF0">
        <w:rPr>
          <w:rFonts w:cs="Arial"/>
        </w:rPr>
        <w:t xml:space="preserve"> </w:t>
      </w:r>
      <w:r w:rsidR="00250D4D">
        <w:rPr>
          <w:rFonts w:cs="Arial"/>
        </w:rPr>
        <w:t xml:space="preserve">as </w:t>
      </w:r>
      <w:r w:rsidR="003E5FF0">
        <w:rPr>
          <w:rFonts w:cs="Arial"/>
        </w:rPr>
        <w:t xml:space="preserve">set out in </w:t>
      </w:r>
      <w:r w:rsidR="00250D4D">
        <w:rPr>
          <w:rFonts w:cs="Arial"/>
        </w:rPr>
        <w:t xml:space="preserve">the </w:t>
      </w:r>
      <w:r w:rsidR="003E5FF0">
        <w:rPr>
          <w:rFonts w:cs="Arial"/>
        </w:rPr>
        <w:t>ESRS</w:t>
      </w:r>
      <w:r w:rsidR="007E1833">
        <w:rPr>
          <w:rFonts w:cs="Arial"/>
        </w:rPr>
        <w:t xml:space="preserve">. </w:t>
      </w:r>
      <w:r w:rsidR="00D50382">
        <w:rPr>
          <w:rFonts w:cs="Arial"/>
        </w:rPr>
        <w:t>W</w:t>
      </w:r>
      <w:r w:rsidR="003320A4" w:rsidRPr="006C4520">
        <w:rPr>
          <w:rFonts w:cs="Arial"/>
        </w:rPr>
        <w:t>orkgroup</w:t>
      </w:r>
      <w:r w:rsidR="00D50382">
        <w:rPr>
          <w:rFonts w:cs="Arial"/>
        </w:rPr>
        <w:t xml:space="preserve"> members</w:t>
      </w:r>
      <w:r w:rsidR="003320A4" w:rsidRPr="006C4520">
        <w:rPr>
          <w:rFonts w:cs="Arial"/>
        </w:rPr>
        <w:t xml:space="preserve"> </w:t>
      </w:r>
      <w:r>
        <w:rPr>
          <w:rFonts w:cs="Arial"/>
        </w:rPr>
        <w:t xml:space="preserve">sought </w:t>
      </w:r>
      <w:r w:rsidR="0037780F">
        <w:rPr>
          <w:rFonts w:cs="Arial"/>
        </w:rPr>
        <w:t xml:space="preserve">clarification </w:t>
      </w:r>
      <w:r w:rsidR="0037780F" w:rsidRPr="006C4520">
        <w:rPr>
          <w:rFonts w:cs="Arial"/>
        </w:rPr>
        <w:t>of</w:t>
      </w:r>
      <w:r w:rsidR="003320A4" w:rsidRPr="006C4520">
        <w:rPr>
          <w:rFonts w:cs="Arial"/>
        </w:rPr>
        <w:t xml:space="preserve"> the definition of Demand</w:t>
      </w:r>
      <w:r w:rsidR="00F42A88" w:rsidRPr="006C4520">
        <w:rPr>
          <w:rFonts w:cs="Arial"/>
        </w:rPr>
        <w:t xml:space="preserve"> </w:t>
      </w:r>
      <w:r>
        <w:rPr>
          <w:rFonts w:cs="Arial"/>
        </w:rPr>
        <w:t>as stated</w:t>
      </w:r>
      <w:r w:rsidR="0037780F">
        <w:rPr>
          <w:rFonts w:cs="Arial"/>
        </w:rPr>
        <w:t xml:space="preserve"> </w:t>
      </w:r>
      <w:r w:rsidR="00DE5296">
        <w:rPr>
          <w:rFonts w:cs="Arial"/>
        </w:rPr>
        <w:t>d</w:t>
      </w:r>
      <w:r w:rsidR="003320A4" w:rsidRPr="006C4520">
        <w:rPr>
          <w:rFonts w:cs="Arial"/>
        </w:rPr>
        <w:t>emand</w:t>
      </w:r>
      <w:r w:rsidR="00F42A88" w:rsidRPr="006C4520">
        <w:rPr>
          <w:rFonts w:cs="Arial"/>
        </w:rPr>
        <w:t xml:space="preserve"> </w:t>
      </w:r>
      <w:r w:rsidR="00DE5296">
        <w:rPr>
          <w:rFonts w:cs="Arial"/>
        </w:rPr>
        <w:t xml:space="preserve">in the BEIS direction </w:t>
      </w:r>
      <w:r>
        <w:rPr>
          <w:rFonts w:cs="Arial"/>
        </w:rPr>
        <w:t xml:space="preserve">letter to NGESO. </w:t>
      </w:r>
      <w:r w:rsidR="008B5E27">
        <w:rPr>
          <w:rFonts w:cs="Arial"/>
        </w:rPr>
        <w:t xml:space="preserve">The workgroup noted the definition is critical and highlighted </w:t>
      </w:r>
      <w:r w:rsidR="006C4520" w:rsidRPr="006C4520">
        <w:rPr>
          <w:rFonts w:cs="Arial"/>
        </w:rPr>
        <w:t xml:space="preserve">the following </w:t>
      </w:r>
      <w:r w:rsidR="008B5E27">
        <w:rPr>
          <w:rFonts w:cs="Arial"/>
        </w:rPr>
        <w:t xml:space="preserve">practical </w:t>
      </w:r>
      <w:r w:rsidR="007E1833">
        <w:rPr>
          <w:rFonts w:cs="Arial"/>
        </w:rPr>
        <w:t xml:space="preserve">broad </w:t>
      </w:r>
      <w:r w:rsidR="006C4520" w:rsidRPr="006C4520">
        <w:rPr>
          <w:rFonts w:cs="Arial"/>
        </w:rPr>
        <w:t>concerns</w:t>
      </w:r>
      <w:r w:rsidR="00AA563D">
        <w:rPr>
          <w:rFonts w:cs="Arial"/>
        </w:rPr>
        <w:t>:</w:t>
      </w:r>
      <w:r w:rsidR="003320A4" w:rsidRPr="006C4520">
        <w:rPr>
          <w:rFonts w:cs="Arial"/>
        </w:rPr>
        <w:t xml:space="preserve"> </w:t>
      </w:r>
    </w:p>
    <w:p w14:paraId="78FD8534" w14:textId="0D6AABCB" w:rsidR="006C4520" w:rsidRPr="006C4520" w:rsidRDefault="001D4F0C" w:rsidP="006C4520">
      <w:pPr>
        <w:pStyle w:val="ListParagraph"/>
        <w:numPr>
          <w:ilvl w:val="0"/>
          <w:numId w:val="34"/>
        </w:numPr>
        <w:spacing w:line="240" w:lineRule="auto"/>
        <w:jc w:val="both"/>
        <w:textAlignment w:val="baseline"/>
        <w:rPr>
          <w:rFonts w:cs="Arial"/>
          <w:b/>
          <w:iCs/>
        </w:rPr>
      </w:pPr>
      <w:r>
        <w:rPr>
          <w:rFonts w:cs="Arial"/>
        </w:rPr>
        <w:t>It is t</w:t>
      </w:r>
      <w:r w:rsidR="003320A4" w:rsidRPr="006C4520">
        <w:rPr>
          <w:rFonts w:cs="Arial"/>
        </w:rPr>
        <w:t>oo vague</w:t>
      </w:r>
      <w:r w:rsidR="00AA563D">
        <w:rPr>
          <w:rFonts w:cs="Arial"/>
        </w:rPr>
        <w:t>;</w:t>
      </w:r>
      <w:r w:rsidR="003320A4" w:rsidRPr="006C4520">
        <w:rPr>
          <w:rFonts w:cs="Arial"/>
        </w:rPr>
        <w:t xml:space="preserve"> </w:t>
      </w:r>
      <w:r w:rsidR="00791726">
        <w:rPr>
          <w:rFonts w:cs="Arial"/>
        </w:rPr>
        <w:t xml:space="preserve">it </w:t>
      </w:r>
      <w:r>
        <w:rPr>
          <w:rFonts w:cs="Arial"/>
        </w:rPr>
        <w:t xml:space="preserve">and does </w:t>
      </w:r>
      <w:r w:rsidR="003320A4" w:rsidRPr="006C4520">
        <w:rPr>
          <w:rFonts w:cs="Arial"/>
        </w:rPr>
        <w:t xml:space="preserve">not specify the expectations of areas where the </w:t>
      </w:r>
      <w:r>
        <w:rPr>
          <w:rFonts w:cs="Arial"/>
        </w:rPr>
        <w:t>t</w:t>
      </w:r>
      <w:r w:rsidR="003320A4" w:rsidRPr="006C4520">
        <w:rPr>
          <w:rFonts w:cs="Arial"/>
        </w:rPr>
        <w:t xml:space="preserve">ransmission demand </w:t>
      </w:r>
      <w:r>
        <w:rPr>
          <w:rFonts w:cs="Arial"/>
        </w:rPr>
        <w:t>may</w:t>
      </w:r>
      <w:r w:rsidRPr="006C4520">
        <w:rPr>
          <w:rFonts w:cs="Arial"/>
        </w:rPr>
        <w:t xml:space="preserve"> </w:t>
      </w:r>
      <w:r w:rsidR="003320A4" w:rsidRPr="006C4520">
        <w:rPr>
          <w:rFonts w:cs="Arial"/>
        </w:rPr>
        <w:t xml:space="preserve">be </w:t>
      </w:r>
      <w:r>
        <w:rPr>
          <w:rFonts w:cs="Arial"/>
        </w:rPr>
        <w:t xml:space="preserve">zero or negative </w:t>
      </w:r>
      <w:r w:rsidR="003320A4" w:rsidRPr="006C4520">
        <w:rPr>
          <w:rFonts w:cs="Arial"/>
        </w:rPr>
        <w:t>at the time of GB peak</w:t>
      </w:r>
      <w:r w:rsidR="00AD16E2">
        <w:rPr>
          <w:rStyle w:val="FootnoteReference"/>
          <w:rFonts w:cs="Arial"/>
        </w:rPr>
        <w:footnoteReference w:id="5"/>
      </w:r>
      <w:r w:rsidR="003320A4" w:rsidRPr="006C4520">
        <w:rPr>
          <w:rFonts w:cs="Arial"/>
        </w:rPr>
        <w:t xml:space="preserve"> </w:t>
      </w:r>
      <w:r w:rsidR="00791726">
        <w:rPr>
          <w:rFonts w:cs="Arial"/>
        </w:rPr>
        <w:t>;</w:t>
      </w:r>
    </w:p>
    <w:p w14:paraId="3CD38BE1" w14:textId="3DEE872A" w:rsidR="006C4520" w:rsidRPr="006C4520" w:rsidRDefault="001D4F0C" w:rsidP="006C4520">
      <w:pPr>
        <w:pStyle w:val="ListParagraph"/>
        <w:numPr>
          <w:ilvl w:val="0"/>
          <w:numId w:val="34"/>
        </w:numPr>
        <w:spacing w:line="240" w:lineRule="auto"/>
        <w:jc w:val="both"/>
        <w:textAlignment w:val="baseline"/>
        <w:rPr>
          <w:rFonts w:cs="Arial"/>
          <w:b/>
          <w:iCs/>
        </w:rPr>
      </w:pPr>
      <w:r>
        <w:rPr>
          <w:rFonts w:cs="Arial"/>
        </w:rPr>
        <w:t>There is n</w:t>
      </w:r>
      <w:r w:rsidR="006C4520">
        <w:rPr>
          <w:rFonts w:cs="Arial"/>
        </w:rPr>
        <w:t>o</w:t>
      </w:r>
      <w:r w:rsidR="003320A4" w:rsidRPr="006C4520">
        <w:rPr>
          <w:rFonts w:cs="Arial"/>
        </w:rPr>
        <w:t xml:space="preserve"> consideration</w:t>
      </w:r>
      <w:r w:rsidR="006C4520">
        <w:rPr>
          <w:rFonts w:cs="Arial"/>
        </w:rPr>
        <w:t xml:space="preserve"> of</w:t>
      </w:r>
      <w:r w:rsidR="003320A4" w:rsidRPr="006C4520">
        <w:rPr>
          <w:rFonts w:cs="Arial"/>
        </w:rPr>
        <w:t xml:space="preserve"> </w:t>
      </w:r>
      <w:r>
        <w:rPr>
          <w:rFonts w:cs="Arial"/>
        </w:rPr>
        <w:t xml:space="preserve">the significant variation in demands between </w:t>
      </w:r>
      <w:r w:rsidR="003320A4" w:rsidRPr="006C4520">
        <w:rPr>
          <w:rFonts w:cs="Arial"/>
        </w:rPr>
        <w:t>weekend</w:t>
      </w:r>
      <w:r w:rsidR="00A141CA">
        <w:rPr>
          <w:rFonts w:cs="Arial"/>
        </w:rPr>
        <w:t>s</w:t>
      </w:r>
      <w:r w:rsidR="003320A4" w:rsidRPr="006C4520">
        <w:rPr>
          <w:rFonts w:cs="Arial"/>
        </w:rPr>
        <w:t xml:space="preserve"> versus weekday </w:t>
      </w:r>
      <w:commentRangeStart w:id="158"/>
      <w:ins w:id="159" w:author="Graham, Garth" w:date="2022-10-26T13:52:00Z">
        <w:r w:rsidR="003320A4" w:rsidRPr="006C4520">
          <w:rPr>
            <w:rFonts w:cs="Arial"/>
          </w:rPr>
          <w:t>impact</w:t>
        </w:r>
        <w:r w:rsidR="006C4520">
          <w:rPr>
            <w:rFonts w:cs="Arial"/>
          </w:rPr>
          <w:t>s</w:t>
        </w:r>
        <w:commentRangeEnd w:id="158"/>
        <w:r w:rsidR="00533097">
          <w:rPr>
            <w:rStyle w:val="CommentReference"/>
          </w:rPr>
          <w:commentReference w:id="158"/>
        </w:r>
      </w:ins>
      <w:ins w:id="160" w:author="Graham, Garth" w:date="2022-10-20T10:50:00Z">
        <w:r w:rsidR="0084623C">
          <w:rPr>
            <w:rStyle w:val="FootnoteReference"/>
            <w:rFonts w:cs="Arial"/>
          </w:rPr>
          <w:footnoteReference w:id="6"/>
        </w:r>
      </w:ins>
    </w:p>
    <w:p w14:paraId="41237EB5" w14:textId="1306F601" w:rsidR="008A7EE7" w:rsidRPr="002C4E08" w:rsidRDefault="003E5F90" w:rsidP="006C4520">
      <w:pPr>
        <w:pStyle w:val="ListParagraph"/>
        <w:numPr>
          <w:ilvl w:val="0"/>
          <w:numId w:val="34"/>
        </w:numPr>
        <w:spacing w:line="240" w:lineRule="auto"/>
        <w:jc w:val="both"/>
        <w:textAlignment w:val="baseline"/>
        <w:rPr>
          <w:b/>
        </w:rPr>
      </w:pPr>
      <w:r>
        <w:rPr>
          <w:rFonts w:cs="Arial"/>
        </w:rPr>
        <w:t xml:space="preserve">Focussing on transmission demand as opposed to the </w:t>
      </w:r>
      <w:r w:rsidR="003320A4" w:rsidRPr="006C4520">
        <w:rPr>
          <w:rFonts w:cs="Arial"/>
        </w:rPr>
        <w:t xml:space="preserve">target </w:t>
      </w:r>
      <w:r w:rsidR="00791726">
        <w:rPr>
          <w:rFonts w:cs="Arial"/>
        </w:rPr>
        <w:t xml:space="preserve">percentages to be restored related to the </w:t>
      </w:r>
      <w:r w:rsidR="003320A4" w:rsidRPr="006C4520">
        <w:rPr>
          <w:rFonts w:cs="Arial"/>
        </w:rPr>
        <w:t>whole</w:t>
      </w:r>
      <w:r w:rsidR="00FB5123">
        <w:rPr>
          <w:rFonts w:cs="Arial"/>
        </w:rPr>
        <w:t xml:space="preserve"> </w:t>
      </w:r>
      <w:r>
        <w:rPr>
          <w:rFonts w:cs="Arial"/>
        </w:rPr>
        <w:t xml:space="preserve">total system </w:t>
      </w:r>
      <w:r w:rsidR="003320A4" w:rsidRPr="006C4520">
        <w:rPr>
          <w:rFonts w:cs="Arial"/>
        </w:rPr>
        <w:t xml:space="preserve">demand </w:t>
      </w:r>
      <w:r w:rsidR="00AA563D">
        <w:rPr>
          <w:rFonts w:cs="Arial"/>
        </w:rPr>
        <w:t>or</w:t>
      </w:r>
      <w:r w:rsidR="003320A4" w:rsidRPr="006C4520">
        <w:rPr>
          <w:rFonts w:cs="Arial"/>
        </w:rPr>
        <w:t xml:space="preserve"> </w:t>
      </w:r>
      <w:r w:rsidR="00AA563D">
        <w:rPr>
          <w:rFonts w:cs="Arial"/>
        </w:rPr>
        <w:t>t</w:t>
      </w:r>
      <w:r w:rsidR="003320A4" w:rsidRPr="006C4520">
        <w:rPr>
          <w:rFonts w:cs="Arial"/>
        </w:rPr>
        <w:t>ransmission demand</w:t>
      </w:r>
      <w:r w:rsidR="00A91715">
        <w:rPr>
          <w:rStyle w:val="FootnoteReference"/>
          <w:rFonts w:cs="Arial"/>
        </w:rPr>
        <w:footnoteReference w:id="7"/>
      </w:r>
      <w:r w:rsidR="00FB5123">
        <w:rPr>
          <w:rFonts w:cs="Arial"/>
        </w:rPr>
        <w:t xml:space="preserve"> </w:t>
      </w:r>
      <w:r>
        <w:rPr>
          <w:rFonts w:cs="Arial"/>
        </w:rPr>
        <w:t>leaves the restoration of the total system demand uncertain and undefined.</w:t>
      </w:r>
    </w:p>
    <w:p w14:paraId="6C55F528" w14:textId="6857B2C4" w:rsidR="006C4520" w:rsidRDefault="006C4520" w:rsidP="006C4520">
      <w:pPr>
        <w:spacing w:line="240" w:lineRule="auto"/>
        <w:jc w:val="both"/>
        <w:textAlignment w:val="baseline"/>
      </w:pPr>
      <w:r w:rsidRPr="00E17C1A">
        <w:rPr>
          <w:rFonts w:cs="Arial"/>
          <w:bCs/>
          <w:iCs/>
        </w:rPr>
        <w:t>A</w:t>
      </w:r>
      <w:r w:rsidR="003E5F90">
        <w:rPr>
          <w:rFonts w:cs="Arial"/>
          <w:bCs/>
          <w:iCs/>
        </w:rPr>
        <w:t xml:space="preserve"> colleague</w:t>
      </w:r>
      <w:r w:rsidRPr="00E17C1A">
        <w:rPr>
          <w:rFonts w:cs="Arial"/>
          <w:bCs/>
          <w:iCs/>
        </w:rPr>
        <w:t xml:space="preserve"> from BEIS</w:t>
      </w:r>
      <w:r w:rsidR="0037780F">
        <w:rPr>
          <w:rFonts w:cs="Arial"/>
          <w:bCs/>
          <w:iCs/>
        </w:rPr>
        <w:t xml:space="preserve"> </w:t>
      </w:r>
      <w:r w:rsidR="008B5E27">
        <w:rPr>
          <w:rFonts w:cs="Arial"/>
          <w:bCs/>
          <w:iCs/>
        </w:rPr>
        <w:t>clarified</w:t>
      </w:r>
      <w:r w:rsidRPr="00E17C1A">
        <w:rPr>
          <w:rFonts w:cs="Arial"/>
          <w:bCs/>
          <w:iCs/>
        </w:rPr>
        <w:t xml:space="preserve"> the definition</w:t>
      </w:r>
      <w:r w:rsidR="00A00348">
        <w:rPr>
          <w:rFonts w:cs="Arial"/>
          <w:bCs/>
          <w:iCs/>
        </w:rPr>
        <w:t xml:space="preserve"> at one of the Workgroup Meetings</w:t>
      </w:r>
      <w:r w:rsidR="00E17C1A">
        <w:rPr>
          <w:rFonts w:cs="Arial"/>
          <w:bCs/>
          <w:iCs/>
        </w:rPr>
        <w:t xml:space="preserve">. </w:t>
      </w:r>
      <w:r w:rsidR="00B86CE3">
        <w:rPr>
          <w:rFonts w:cs="Arial"/>
          <w:bCs/>
          <w:iCs/>
        </w:rPr>
        <w:t xml:space="preserve"> </w:t>
      </w:r>
      <w:r w:rsidR="00E17C1A">
        <w:rPr>
          <w:rFonts w:cs="Arial"/>
          <w:bCs/>
          <w:iCs/>
        </w:rPr>
        <w:t xml:space="preserve">They </w:t>
      </w:r>
      <w:r w:rsidR="00FF575B">
        <w:rPr>
          <w:rFonts w:cs="Arial"/>
          <w:bCs/>
          <w:iCs/>
        </w:rPr>
        <w:t>confirmed</w:t>
      </w:r>
      <w:r w:rsidR="00E17C1A">
        <w:rPr>
          <w:rFonts w:cs="Arial"/>
          <w:bCs/>
          <w:iCs/>
        </w:rPr>
        <w:t xml:space="preserve"> that </w:t>
      </w:r>
      <w:r w:rsidR="00FF575B" w:rsidRPr="00FF575B">
        <w:rPr>
          <w:rFonts w:cs="Arial"/>
          <w:bCs/>
          <w:iCs/>
        </w:rPr>
        <w:t>BEIS</w:t>
      </w:r>
      <w:r w:rsidR="00AA563D">
        <w:rPr>
          <w:rFonts w:cs="Arial"/>
          <w:bCs/>
          <w:iCs/>
        </w:rPr>
        <w:t>’</w:t>
      </w:r>
      <w:r w:rsidR="00791726">
        <w:rPr>
          <w:rFonts w:cs="Arial"/>
          <w:bCs/>
          <w:iCs/>
        </w:rPr>
        <w:t>s</w:t>
      </w:r>
      <w:r w:rsidR="00FF575B" w:rsidRPr="00FF575B">
        <w:rPr>
          <w:rFonts w:cs="Arial"/>
          <w:bCs/>
          <w:iCs/>
        </w:rPr>
        <w:t xml:space="preserve"> direction specifies that “electricity demand” should be calculate</w:t>
      </w:r>
      <w:r w:rsidR="00FF575B">
        <w:rPr>
          <w:rFonts w:cs="Arial"/>
          <w:bCs/>
          <w:iCs/>
        </w:rPr>
        <w:t>d</w:t>
      </w:r>
      <w:r w:rsidR="00FF575B" w:rsidRPr="00FF575B">
        <w:rPr>
          <w:rFonts w:cs="Arial"/>
          <w:bCs/>
          <w:iCs/>
        </w:rPr>
        <w:t xml:space="preserve"> as “transmission demand”</w:t>
      </w:r>
      <w:r w:rsidR="00783309">
        <w:rPr>
          <w:rFonts w:cs="Arial"/>
          <w:bCs/>
          <w:iCs/>
        </w:rPr>
        <w:t>, t</w:t>
      </w:r>
      <w:r w:rsidR="00CD69DD">
        <w:rPr>
          <w:rFonts w:cs="Arial"/>
          <w:bCs/>
          <w:iCs/>
        </w:rPr>
        <w:t>h</w:t>
      </w:r>
      <w:r w:rsidR="00783309">
        <w:rPr>
          <w:rFonts w:cs="Arial"/>
          <w:bCs/>
          <w:iCs/>
        </w:rPr>
        <w:t>at being demand on the NETS</w:t>
      </w:r>
      <w:r w:rsidR="009546A1">
        <w:rPr>
          <w:rFonts w:cs="Arial"/>
          <w:bCs/>
          <w:iCs/>
        </w:rPr>
        <w:t xml:space="preserve">. </w:t>
      </w:r>
      <w:r w:rsidR="009546A1">
        <w:t xml:space="preserve">The requirement to restore 60% of transmission demand within 24 hours </w:t>
      </w:r>
      <w:r w:rsidR="00783309">
        <w:t>(and 100% in five days)</w:t>
      </w:r>
      <w:r w:rsidR="009546A1">
        <w:t xml:space="preserve"> is an obligation placed on the ESO</w:t>
      </w:r>
      <w:r w:rsidR="0037780F">
        <w:t xml:space="preserve"> </w:t>
      </w:r>
      <w:r w:rsidR="00AA563D">
        <w:t>a</w:t>
      </w:r>
      <w:r w:rsidR="00CD69DD">
        <w:t>s is</w:t>
      </w:r>
      <w:r w:rsidR="00AA563D">
        <w:t xml:space="preserve"> the requirement </w:t>
      </w:r>
      <w:r w:rsidR="009546A1">
        <w:t xml:space="preserve">to ensure </w:t>
      </w:r>
      <w:r w:rsidR="00AA563D">
        <w:t xml:space="preserve">that </w:t>
      </w:r>
      <w:r w:rsidR="009546A1">
        <w:t>the necessary services and tools required to meet the standard are in place by December 2026. It was confirmed that 60</w:t>
      </w:r>
      <w:r w:rsidR="00CD69DD">
        <w:t>%</w:t>
      </w:r>
      <w:r w:rsidR="009546A1">
        <w:t xml:space="preserve"> was the minimum standard required within 24 hours, with the expectation that industry parties would be doing everything </w:t>
      </w:r>
      <w:r w:rsidR="00AA563D">
        <w:t>possible</w:t>
      </w:r>
      <w:r w:rsidR="009546A1">
        <w:t xml:space="preserve"> to return the system to normal as quickly as possible.</w:t>
      </w:r>
    </w:p>
    <w:p w14:paraId="5CEAAAF9" w14:textId="77777777" w:rsidR="006322EF" w:rsidRDefault="006322EF" w:rsidP="006C4520">
      <w:pPr>
        <w:spacing w:line="240" w:lineRule="auto"/>
        <w:jc w:val="both"/>
        <w:textAlignment w:val="baseline"/>
      </w:pPr>
    </w:p>
    <w:p w14:paraId="094BC5E4" w14:textId="0DD32C93" w:rsidR="00AE2109" w:rsidRDefault="006322EF" w:rsidP="006C4520">
      <w:pPr>
        <w:spacing w:line="240" w:lineRule="auto"/>
        <w:jc w:val="both"/>
        <w:textAlignment w:val="baseline"/>
      </w:pPr>
      <w:r>
        <w:t xml:space="preserve">Following this, several </w:t>
      </w:r>
      <w:r w:rsidR="00B86CE3">
        <w:t>w</w:t>
      </w:r>
      <w:r>
        <w:t xml:space="preserve">orkgroup </w:t>
      </w:r>
      <w:r w:rsidR="00B86CE3">
        <w:t>m</w:t>
      </w:r>
      <w:r>
        <w:t xml:space="preserve">embers </w:t>
      </w:r>
      <w:r w:rsidR="008B5E27">
        <w:t xml:space="preserve">highlighted </w:t>
      </w:r>
      <w:r>
        <w:t xml:space="preserve">further concerns that the </w:t>
      </w:r>
      <w:r w:rsidR="00FD7668">
        <w:t xml:space="preserve">ESRS </w:t>
      </w:r>
      <w:r>
        <w:t>was based around ‘transmission demand’</w:t>
      </w:r>
      <w:r w:rsidR="008D3FEB">
        <w:t xml:space="preserve">; that is demand on the NETS; </w:t>
      </w:r>
      <w:r>
        <w:t>versus ‘distribution demand’</w:t>
      </w:r>
      <w:r w:rsidR="008D3FEB">
        <w:t>; that is demand</w:t>
      </w:r>
      <w:r w:rsidR="00FC4D14">
        <w:t>, over and above that arising from the NETS, from the DNOs and IDNOs;</w:t>
      </w:r>
      <w:r>
        <w:t xml:space="preserve"> </w:t>
      </w:r>
      <w:commentRangeStart w:id="173"/>
      <w:r>
        <w:t xml:space="preserve">and </w:t>
      </w:r>
      <w:r w:rsidR="008B5E27">
        <w:t xml:space="preserve">that this may </w:t>
      </w:r>
      <w:r>
        <w:t xml:space="preserve">not be sufficient to stabilise the </w:t>
      </w:r>
      <w:r w:rsidR="00335606">
        <w:t xml:space="preserve">NETS </w:t>
      </w:r>
      <w:r w:rsidR="008B5E27">
        <w:t xml:space="preserve">meaning the </w:t>
      </w:r>
      <w:r w:rsidR="00AC3FBB">
        <w:t xml:space="preserve">GB electricity system </w:t>
      </w:r>
      <w:r w:rsidR="008B5E27">
        <w:t>as a whole including</w:t>
      </w:r>
      <w:r w:rsidR="00331197">
        <w:t xml:space="preserve"> </w:t>
      </w:r>
      <w:r w:rsidR="00AC3FBB">
        <w:t>(at transmission and / or distribution</w:t>
      </w:r>
      <w:r w:rsidR="008B5E27">
        <w:t xml:space="preserve"> network demand</w:t>
      </w:r>
      <w:r w:rsidR="00AC3FBB">
        <w:t>)</w:t>
      </w:r>
      <w:r>
        <w:t xml:space="preserve">.  </w:t>
      </w:r>
      <w:commentRangeEnd w:id="173"/>
      <w:r w:rsidR="00B86CE3">
        <w:rPr>
          <w:rStyle w:val="CommentReference"/>
          <w:rFonts w:ascii="Arial" w:eastAsia="Times New Roman" w:hAnsi="Arial" w:cs="Times New Roman"/>
          <w:lang w:eastAsia="en-GB"/>
        </w:rPr>
        <w:commentReference w:id="173"/>
      </w:r>
      <w:r w:rsidR="00727EB1">
        <w:t xml:space="preserve">The BEIS </w:t>
      </w:r>
      <w:r w:rsidR="009C1D58">
        <w:t>r</w:t>
      </w:r>
      <w:r w:rsidR="00727EB1">
        <w:t>ep</w:t>
      </w:r>
      <w:r w:rsidR="00AA563D">
        <w:t>resentative</w:t>
      </w:r>
      <w:r>
        <w:t xml:space="preserve"> confirmed that the </w:t>
      </w:r>
      <w:r w:rsidR="00AC3FBB">
        <w:t xml:space="preserve">ESRS </w:t>
      </w:r>
      <w:r>
        <w:t xml:space="preserve">had been agreed based on assurance from </w:t>
      </w:r>
      <w:r w:rsidR="00AC3FBB">
        <w:t xml:space="preserve">the </w:t>
      </w:r>
      <w:r>
        <w:t xml:space="preserve">ESO that </w:t>
      </w:r>
      <w:r w:rsidR="00727EB1">
        <w:t>the proposed leve</w:t>
      </w:r>
      <w:r w:rsidR="00A2666B">
        <w:t>l</w:t>
      </w:r>
      <w:r>
        <w:t xml:space="preserve"> would be </w:t>
      </w:r>
      <w:r w:rsidR="00A2666B">
        <w:t>sufficient to</w:t>
      </w:r>
      <w:r>
        <w:t xml:space="preserve"> maintain a stable electricity grid</w:t>
      </w:r>
      <w:r w:rsidR="00A2666B">
        <w:t xml:space="preserve"> </w:t>
      </w:r>
      <w:r>
        <w:t>therefore</w:t>
      </w:r>
      <w:r w:rsidR="00A2666B">
        <w:t>, the</w:t>
      </w:r>
      <w:r>
        <w:t xml:space="preserve"> ESO are obliged to </w:t>
      </w:r>
      <w:r w:rsidR="00AC3FBB">
        <w:t xml:space="preserve">restore </w:t>
      </w:r>
      <w:r>
        <w:t xml:space="preserve">enough demand to stabilise the </w:t>
      </w:r>
      <w:r w:rsidR="009C1D58">
        <w:t>system</w:t>
      </w:r>
      <w:r w:rsidR="00DE5AF9">
        <w:t xml:space="preserve"> </w:t>
      </w:r>
      <w:r w:rsidR="0098650F">
        <w:t>advis</w:t>
      </w:r>
      <w:r w:rsidR="00A63E9C">
        <w:t>ing</w:t>
      </w:r>
      <w:r w:rsidR="0098650F">
        <w:t xml:space="preserve"> that w</w:t>
      </w:r>
      <w:r>
        <w:t xml:space="preserve">hilst there were no current plans to change the </w:t>
      </w:r>
      <w:r w:rsidR="00AC3FBB">
        <w:t>ESRS</w:t>
      </w:r>
      <w:r w:rsidR="0098650F">
        <w:t>,</w:t>
      </w:r>
      <w:r>
        <w:t xml:space="preserve"> it was likely to be revisited as part of the</w:t>
      </w:r>
      <w:r w:rsidR="0098650F">
        <w:t xml:space="preserve"> </w:t>
      </w:r>
      <w:r w:rsidR="00AE2109">
        <w:t>long-term</w:t>
      </w:r>
      <w:r>
        <w:t xml:space="preserve"> future system resilience work. </w:t>
      </w:r>
    </w:p>
    <w:p w14:paraId="26022C08" w14:textId="77777777" w:rsidR="00AE2109" w:rsidRDefault="00AE2109" w:rsidP="006C4520">
      <w:pPr>
        <w:spacing w:line="240" w:lineRule="auto"/>
        <w:jc w:val="both"/>
        <w:textAlignment w:val="baseline"/>
      </w:pPr>
    </w:p>
    <w:p w14:paraId="79296773" w14:textId="741BEE9B" w:rsidR="006322EF" w:rsidRDefault="0098650F" w:rsidP="006C4520">
      <w:pPr>
        <w:spacing w:line="240" w:lineRule="auto"/>
        <w:jc w:val="both"/>
        <w:textAlignment w:val="baseline"/>
      </w:pPr>
      <w:r>
        <w:t xml:space="preserve">The ESO </w:t>
      </w:r>
      <w:r w:rsidR="004772DF">
        <w:t>r</w:t>
      </w:r>
      <w:r>
        <w:t>ep</w:t>
      </w:r>
      <w:r w:rsidR="004772DF">
        <w:t>resentative</w:t>
      </w:r>
      <w:r w:rsidR="006322EF">
        <w:t xml:space="preserve"> clarified that the </w:t>
      </w:r>
      <w:r>
        <w:t xml:space="preserve">proposed </w:t>
      </w:r>
      <w:r w:rsidR="006322EF">
        <w:t xml:space="preserve">60% of transmission demand had been </w:t>
      </w:r>
      <w:r w:rsidR="0075766E">
        <w:t>developed</w:t>
      </w:r>
      <w:r w:rsidR="006322EF">
        <w:t xml:space="preserve"> by </w:t>
      </w:r>
      <w:r w:rsidR="00AA563D">
        <w:t>s</w:t>
      </w:r>
      <w:r w:rsidR="006322EF">
        <w:t xml:space="preserve">imulations </w:t>
      </w:r>
      <w:r w:rsidR="004772DF">
        <w:t xml:space="preserve">undertaken by the ESO </w:t>
      </w:r>
      <w:r>
        <w:t>and it</w:t>
      </w:r>
      <w:r w:rsidR="006322EF">
        <w:t xml:space="preserve"> was </w:t>
      </w:r>
      <w:r w:rsidR="00335606" w:rsidRPr="00335606">
        <w:rPr>
          <w:rFonts w:cstheme="minorHAnsi"/>
          <w:color w:val="242424"/>
          <w:szCs w:val="24"/>
          <w:shd w:val="clear" w:color="auto" w:fill="FFFFFF"/>
        </w:rPr>
        <w:t>simply a proxy for a level of restoration which broadly reflects the nations critical infrastructure and welfare requirements</w:t>
      </w:r>
      <w:r w:rsidR="00335606">
        <w:rPr>
          <w:rFonts w:ascii="Segoe UI" w:hAnsi="Segoe UI" w:cs="Segoe UI"/>
          <w:color w:val="242424"/>
          <w:sz w:val="21"/>
          <w:szCs w:val="21"/>
          <w:shd w:val="clear" w:color="auto" w:fill="FFFFFF"/>
        </w:rPr>
        <w:t>.</w:t>
      </w:r>
      <w:r w:rsidR="003A0180">
        <w:t xml:space="preserve"> </w:t>
      </w:r>
      <w:r w:rsidR="00AE2109">
        <w:t xml:space="preserve">The BEIS </w:t>
      </w:r>
      <w:r w:rsidR="00390A46">
        <w:t>r</w:t>
      </w:r>
      <w:r w:rsidR="00AE2109">
        <w:t>ep</w:t>
      </w:r>
      <w:r w:rsidR="00390A46">
        <w:t>resentative</w:t>
      </w:r>
      <w:r w:rsidR="00AE2109">
        <w:t xml:space="preserve"> suggested</w:t>
      </w:r>
      <w:r w:rsidR="006322EF">
        <w:t xml:space="preserve"> that </w:t>
      </w:r>
      <w:r w:rsidR="00390A46">
        <w:t xml:space="preserve">the </w:t>
      </w:r>
      <w:r w:rsidR="006322EF">
        <w:t xml:space="preserve">ESO and industry need to work together to </w:t>
      </w:r>
      <w:r w:rsidR="0075766E">
        <w:t>facilitate</w:t>
      </w:r>
      <w:r w:rsidR="006322EF">
        <w:t xml:space="preserve"> the </w:t>
      </w:r>
      <w:r w:rsidR="00AC0BC8">
        <w:t>ESRS</w:t>
      </w:r>
      <w:r w:rsidR="006322EF">
        <w:t xml:space="preserve"> and ensure any </w:t>
      </w:r>
      <w:r w:rsidR="008B5E27">
        <w:t>‘</w:t>
      </w:r>
      <w:r w:rsidR="006322EF">
        <w:t>nuances</w:t>
      </w:r>
      <w:r w:rsidR="008B5E27">
        <w:t>’</w:t>
      </w:r>
      <w:r w:rsidR="006322EF">
        <w:t xml:space="preserve"> are understood.</w:t>
      </w:r>
    </w:p>
    <w:p w14:paraId="062B53A8" w14:textId="45467089" w:rsidR="00977478" w:rsidDel="00FC6D12" w:rsidRDefault="00977478" w:rsidP="00977478">
      <w:pPr>
        <w:spacing w:line="240" w:lineRule="auto"/>
        <w:jc w:val="both"/>
        <w:textAlignment w:val="baseline"/>
        <w:rPr>
          <w:del w:id="174" w:author="Alastair Frew" w:date="2022-10-24T14:18:00Z"/>
        </w:rPr>
      </w:pPr>
      <w:bookmarkStart w:id="175" w:name="_Hlk117527962"/>
    </w:p>
    <w:p w14:paraId="7CD675DA" w14:textId="77777777" w:rsidR="001D38B7" w:rsidRDefault="001D38B7" w:rsidP="001D38B7">
      <w:pPr>
        <w:jc w:val="both"/>
        <w:rPr>
          <w:ins w:id="176" w:author="Mike Kay" w:date="2022-10-24T18:25:00Z"/>
        </w:rPr>
      </w:pPr>
      <w:ins w:id="177" w:author="Mike Kay" w:date="2022-10-24T18:25:00Z">
        <w:r w:rsidRPr="001D38B7">
          <w:rPr>
            <w:b/>
            <w:bCs/>
          </w:rPr>
          <w:t xml:space="preserve">The Distributed Restart </w:t>
        </w:r>
        <w:commentRangeStart w:id="178"/>
        <w:r w:rsidRPr="001D38B7">
          <w:rPr>
            <w:b/>
            <w:bCs/>
          </w:rPr>
          <w:t>Project</w:t>
        </w:r>
        <w:r>
          <w:t xml:space="preserve"> </w:t>
        </w:r>
      </w:ins>
      <w:commentRangeEnd w:id="178"/>
      <w:r w:rsidR="00335606">
        <w:rPr>
          <w:rStyle w:val="CommentReference"/>
          <w:rFonts w:ascii="Arial" w:eastAsia="Times New Roman" w:hAnsi="Arial" w:cs="Times New Roman"/>
          <w:lang w:eastAsia="en-GB"/>
        </w:rPr>
        <w:commentReference w:id="178"/>
      </w:r>
    </w:p>
    <w:p w14:paraId="4A7426C7" w14:textId="119A48E6" w:rsidR="001D38B7" w:rsidRDefault="001D38B7" w:rsidP="001D38B7">
      <w:pPr>
        <w:pStyle w:val="ListParagraph"/>
        <w:ind w:left="0"/>
        <w:jc w:val="both"/>
        <w:rPr>
          <w:ins w:id="179" w:author="Mike Kay" w:date="2022-10-24T18:25:00Z"/>
        </w:rPr>
      </w:pPr>
      <w:ins w:id="180" w:author="Mike Kay" w:date="2022-10-24T18:25:00Z">
        <w:r>
          <w:t xml:space="preserve">The Distributed </w:t>
        </w:r>
      </w:ins>
      <w:ins w:id="181" w:author="Graham, Garth" w:date="2022-10-25T16:47:00Z">
        <w:r w:rsidR="00953AEF">
          <w:t xml:space="preserve">Restart </w:t>
        </w:r>
      </w:ins>
      <w:ins w:id="182" w:author="Mike Kay" w:date="2022-10-24T18:25:00Z">
        <w:r>
          <w:t>Project</w:t>
        </w:r>
      </w:ins>
      <w:ins w:id="183" w:author="Graham, Garth" w:date="2022-10-25T16:44:00Z">
        <w:r w:rsidR="00061E48">
          <w:rPr>
            <w:rStyle w:val="FootnoteReference"/>
          </w:rPr>
          <w:footnoteReference w:id="8"/>
        </w:r>
      </w:ins>
      <w:ins w:id="185" w:author="Mike Kay" w:date="2022-10-24T18:25:00Z">
        <w:r>
          <w:t xml:space="preserve"> </w:t>
        </w:r>
      </w:ins>
      <w:ins w:id="186" w:author="Graham, Garth" w:date="2022-10-25T16:43:00Z">
        <w:r w:rsidR="00061E48">
          <w:t xml:space="preserve">was </w:t>
        </w:r>
        <w:proofErr w:type="gramStart"/>
        <w:r w:rsidR="00061E48">
          <w:t>an</w:t>
        </w:r>
        <w:proofErr w:type="gramEnd"/>
        <w:r w:rsidR="00061E48">
          <w:t xml:space="preserve"> Ne</w:t>
        </w:r>
      </w:ins>
      <w:ins w:id="187" w:author="Graham, Garth" w:date="2022-10-25T16:44:00Z">
        <w:r w:rsidR="00061E48">
          <w:t xml:space="preserve">twork Innovation Competition funded initiative that </w:t>
        </w:r>
      </w:ins>
      <w:ins w:id="188" w:author="Mike Kay" w:date="2022-10-24T18:25:00Z">
        <w:r>
          <w:t>examined if embedded assets (such as generation and batteries connected to distribution networks) can provide restoration services to the ESO</w:t>
        </w:r>
      </w:ins>
      <w:ins w:id="189" w:author="Graham, Garth" w:date="2022-10-25T16:54:00Z">
        <w:r w:rsidR="002F592F">
          <w:t xml:space="preserve"> in the event </w:t>
        </w:r>
      </w:ins>
      <w:ins w:id="190" w:author="Graham, Garth" w:date="2022-10-25T16:55:00Z">
        <w:r w:rsidR="002F592F">
          <w:t>of a partial or total shutdown</w:t>
        </w:r>
      </w:ins>
      <w:ins w:id="191" w:author="Mike Kay" w:date="2022-10-24T18:25:00Z">
        <w:r>
          <w:t xml:space="preserve">.  The </w:t>
        </w:r>
      </w:ins>
      <w:ins w:id="192" w:author="Graham, Garth" w:date="2022-10-25T16:55:00Z">
        <w:r w:rsidR="002F592F">
          <w:t xml:space="preserve">conclusions of the </w:t>
        </w:r>
      </w:ins>
      <w:ins w:id="193" w:author="Mike Kay" w:date="2022-10-24T18:25:00Z">
        <w:r>
          <w:t xml:space="preserve">project </w:t>
        </w:r>
        <w:proofErr w:type="gramStart"/>
        <w:r>
          <w:t>has</w:t>
        </w:r>
        <w:proofErr w:type="gramEnd"/>
        <w:r>
          <w:t xml:space="preserve"> proposed the creation of </w:t>
        </w:r>
      </w:ins>
      <w:ins w:id="194" w:author="Antony Johnson" w:date="2022-11-01T12:21:00Z">
        <w:r w:rsidR="00310DB6">
          <w:t>D</w:t>
        </w:r>
      </w:ins>
      <w:ins w:id="195" w:author="Mike Kay" w:date="2022-10-24T18:25:00Z">
        <w:del w:id="196" w:author="Antony Johnson" w:date="2022-11-01T12:21:00Z">
          <w:r w:rsidDel="00310DB6">
            <w:delText>d</w:delText>
          </w:r>
        </w:del>
        <w:r>
          <w:t xml:space="preserve">istribution </w:t>
        </w:r>
      </w:ins>
      <w:ins w:id="197" w:author="Antony Johnson" w:date="2022-11-01T12:21:00Z">
        <w:r w:rsidR="00310DB6">
          <w:t>R</w:t>
        </w:r>
      </w:ins>
      <w:ins w:id="198" w:author="Mike Kay" w:date="2022-10-24T18:25:00Z">
        <w:del w:id="199" w:author="Antony Johnson" w:date="2022-11-01T12:21:00Z">
          <w:r w:rsidDel="00310DB6">
            <w:delText>r</w:delText>
          </w:r>
        </w:del>
        <w:r>
          <w:t xml:space="preserve">estoration </w:t>
        </w:r>
      </w:ins>
      <w:ins w:id="200" w:author="Antony Johnson" w:date="2022-11-01T12:21:00Z">
        <w:r w:rsidR="00310DB6">
          <w:t>Z</w:t>
        </w:r>
      </w:ins>
      <w:ins w:id="201" w:author="Mike Kay" w:date="2022-10-24T18:25:00Z">
        <w:del w:id="202" w:author="Antony Johnson" w:date="2022-11-01T12:21:00Z">
          <w:r w:rsidDel="00310DB6">
            <w:delText>z</w:delText>
          </w:r>
        </w:del>
        <w:r>
          <w:t>ones (DRZs</w:t>
        </w:r>
      </w:ins>
      <w:ins w:id="203" w:author="Graham, Garth" w:date="2022-10-27T11:20:00Z">
        <w:r>
          <w:t>)</w:t>
        </w:r>
      </w:ins>
      <w:ins w:id="204" w:author="Graham, Garth" w:date="2022-10-25T17:02:00Z">
        <w:r w:rsidR="002E7192">
          <w:t xml:space="preserve"> as a means for facilitating the restoration process</w:t>
        </w:r>
        <w:r w:rsidR="00901417">
          <w:t xml:space="preserve"> with distribution connected assets</w:t>
        </w:r>
      </w:ins>
      <w:ins w:id="205" w:author="Mike Kay" w:date="2022-10-24T18:25:00Z">
        <w:r>
          <w:t>.  The Distributed Restart Project provide</w:t>
        </w:r>
      </w:ins>
      <w:ins w:id="206" w:author="Mike Kay" w:date="2022-10-24T18:27:00Z">
        <w:r w:rsidR="00666D3C">
          <w:t>s</w:t>
        </w:r>
      </w:ins>
      <w:ins w:id="207" w:author="Mike Kay" w:date="2022-10-24T18:25:00Z">
        <w:r>
          <w:t xml:space="preserve"> this additional facility for the wider restoration process and</w:t>
        </w:r>
      </w:ins>
      <w:ins w:id="208" w:author="Graham, Garth" w:date="2022-10-25T17:03:00Z">
        <w:r w:rsidR="00B46888">
          <w:t>, as a</w:t>
        </w:r>
        <w:del w:id="209" w:author="Antony Johnson" w:date="2022-11-01T12:21:00Z">
          <w:r w:rsidR="00B46888" w:rsidDel="00A75FD8">
            <w:delText xml:space="preserve"> a</w:delText>
          </w:r>
        </w:del>
        <w:r w:rsidR="00B46888">
          <w:t xml:space="preserve"> result</w:t>
        </w:r>
        <w:r w:rsidR="00F86947">
          <w:t>,</w:t>
        </w:r>
      </w:ins>
      <w:ins w:id="210" w:author="Mike Kay" w:date="2022-10-24T18:25:00Z">
        <w:del w:id="211" w:author="Graham, Garth" w:date="2022-10-25T17:04:00Z">
          <w:r w:rsidDel="00F86947">
            <w:delText xml:space="preserve"> has</w:delText>
          </w:r>
        </w:del>
        <w:r>
          <w:t xml:space="preserve"> substantial changes to both the Grid Code and Distribution Code associated with it</w:t>
        </w:r>
      </w:ins>
      <w:ins w:id="212" w:author="Antony Johnson" w:date="2022-11-01T12:21:00Z">
        <w:r w:rsidR="00A75FD8">
          <w:t xml:space="preserve"> are being developed</w:t>
        </w:r>
      </w:ins>
      <w:ins w:id="213" w:author="Graham, Garth" w:date="2022-10-25T17:04:00Z">
        <w:del w:id="214" w:author="Antony Johnson" w:date="2022-11-01T12:21:00Z">
          <w:r w:rsidR="00F86947" w:rsidDel="00A75FD8">
            <w:delText xml:space="preserve"> are now required</w:delText>
          </w:r>
        </w:del>
      </w:ins>
      <w:ins w:id="215" w:author="Mike Kay" w:date="2022-10-24T18:25:00Z">
        <w:r>
          <w:t>.  However</w:t>
        </w:r>
      </w:ins>
      <w:ins w:id="216" w:author="Graham, Garth" w:date="2022-10-25T17:04:00Z">
        <w:r w:rsidR="00F86947">
          <w:t>, the conclusions of the</w:t>
        </w:r>
      </w:ins>
      <w:ins w:id="217" w:author="Mike Kay" w:date="2022-10-24T18:25:00Z">
        <w:r>
          <w:t xml:space="preserve"> </w:t>
        </w:r>
      </w:ins>
      <w:ins w:id="218" w:author="Graham, Garth" w:date="2022-10-25T17:04:00Z">
        <w:r w:rsidR="00F86947">
          <w:t>D</w:t>
        </w:r>
      </w:ins>
      <w:ins w:id="219" w:author="Mike Kay" w:date="2022-10-24T18:25:00Z">
        <w:del w:id="220" w:author="Graham, Garth" w:date="2022-10-25T17:04:00Z">
          <w:r w:rsidDel="00F86947">
            <w:delText>d</w:delText>
          </w:r>
        </w:del>
        <w:r>
          <w:t xml:space="preserve">istributed </w:t>
        </w:r>
      </w:ins>
      <w:ins w:id="221" w:author="Graham, Garth" w:date="2022-10-25T17:04:00Z">
        <w:r w:rsidR="00F86947">
          <w:t>R</w:t>
        </w:r>
      </w:ins>
      <w:ins w:id="222" w:author="Mike Kay" w:date="2022-10-24T18:25:00Z">
        <w:del w:id="223" w:author="Graham, Garth" w:date="2022-10-25T17:04:00Z">
          <w:r w:rsidDel="00F86947">
            <w:delText>r</w:delText>
          </w:r>
        </w:del>
        <w:r>
          <w:t>estart</w:t>
        </w:r>
      </w:ins>
      <w:ins w:id="224" w:author="Graham, Garth" w:date="2022-10-25T17:04:00Z">
        <w:r w:rsidR="00F86947">
          <w:t xml:space="preserve"> Project</w:t>
        </w:r>
      </w:ins>
      <w:ins w:id="225" w:author="Mike Kay" w:date="2022-10-24T18:25:00Z">
        <w:r>
          <w:t xml:space="preserve"> is </w:t>
        </w:r>
      </w:ins>
      <w:ins w:id="226" w:author="Antony Johnson" w:date="2022-11-01T12:22:00Z">
        <w:r w:rsidR="007C1463">
          <w:t xml:space="preserve">that it is </w:t>
        </w:r>
      </w:ins>
      <w:ins w:id="227" w:author="Mike Kay" w:date="2022-10-24T18:25:00Z">
        <w:r>
          <w:t>not a mandatory requirement for DNOs, or potential restoration service providers</w:t>
        </w:r>
      </w:ins>
      <w:ins w:id="228" w:author="Graham, Garth" w:date="2022-10-25T17:05:00Z">
        <w:r w:rsidR="002F02B2">
          <w:t xml:space="preserve"> to </w:t>
        </w:r>
      </w:ins>
      <w:ins w:id="229" w:author="Antony Johnson" w:date="2022-11-01T12:23:00Z">
        <w:r w:rsidR="0013265C">
          <w:t>develop or participate in a Distributed Restoration Zone</w:t>
        </w:r>
        <w:r w:rsidR="008725A1">
          <w:t xml:space="preserve">, </w:t>
        </w:r>
      </w:ins>
      <w:ins w:id="230" w:author="Graham, Garth" w:date="2022-10-25T17:05:00Z">
        <w:del w:id="231" w:author="Antony Johnson" w:date="2022-11-01T12:22:00Z">
          <w:r w:rsidR="002F02B2" w:rsidDel="009B73C3">
            <w:delText>comply with</w:delText>
          </w:r>
        </w:del>
      </w:ins>
      <w:ins w:id="232" w:author="Mike Kay" w:date="2022-10-24T18:25:00Z">
        <w:r>
          <w:t xml:space="preserve">, as the necessary embedded generation facilities may not exist or there </w:t>
        </w:r>
      </w:ins>
      <w:ins w:id="233" w:author="Graham, Garth" w:date="2022-10-25T17:06:00Z">
        <w:r w:rsidR="00D23586">
          <w:t xml:space="preserve">may </w:t>
        </w:r>
      </w:ins>
      <w:ins w:id="234" w:author="Graham, Garth" w:date="2022-10-25T17:04:00Z">
        <w:r w:rsidR="00F86947">
          <w:t>not</w:t>
        </w:r>
      </w:ins>
      <w:ins w:id="235" w:author="Graham, Garth" w:date="2022-10-25T17:05:00Z">
        <w:r w:rsidR="00F86947">
          <w:t xml:space="preserve"> </w:t>
        </w:r>
      </w:ins>
      <w:ins w:id="236" w:author="Mike Kay" w:date="2022-10-24T18:25:00Z">
        <w:r>
          <w:t xml:space="preserve">be an appropriate network topology.  Nevertheless, following the live trials which have been established as part of the Distributed Restart Project, the </w:t>
        </w:r>
        <w:del w:id="237" w:author="Graham, Garth" w:date="2022-10-25T17:06:00Z">
          <w:r w:rsidDel="00D23586">
            <w:delText>collateral</w:delText>
          </w:r>
        </w:del>
      </w:ins>
      <w:ins w:id="238" w:author="Graham, Garth" w:date="2022-10-25T17:06:00Z">
        <w:r w:rsidR="00D23586">
          <w:t>information</w:t>
        </w:r>
      </w:ins>
      <w:ins w:id="239" w:author="Mike Kay" w:date="2022-10-24T18:25:00Z">
        <w:r>
          <w:t xml:space="preserve"> exists for DNOs to consider developing these capabilities to help </w:t>
        </w:r>
      </w:ins>
      <w:ins w:id="240" w:author="Graham, Garth" w:date="2022-10-25T17:06:00Z">
        <w:r w:rsidR="000B199E">
          <w:t xml:space="preserve">support </w:t>
        </w:r>
      </w:ins>
      <w:ins w:id="241" w:author="Mike Kay" w:date="2022-10-24T18:25:00Z">
        <w:r>
          <w:t xml:space="preserve">achieve the </w:t>
        </w:r>
      </w:ins>
      <w:ins w:id="242" w:author="Graham, Garth" w:date="2022-10-25T17:07:00Z">
        <w:r w:rsidR="000B199E">
          <w:t xml:space="preserve">implementation of </w:t>
        </w:r>
      </w:ins>
      <w:ins w:id="243" w:author="Antony Johnson" w:date="2022-11-01T12:24:00Z">
        <w:r w:rsidR="008725A1">
          <w:t xml:space="preserve">the </w:t>
        </w:r>
      </w:ins>
      <w:ins w:id="244" w:author="Mike Kay" w:date="2022-10-24T18:25:00Z">
        <w:r>
          <w:t>ESRS.</w:t>
        </w:r>
      </w:ins>
    </w:p>
    <w:p w14:paraId="6500806D" w14:textId="77777777" w:rsidR="001D38B7" w:rsidRDefault="001D38B7" w:rsidP="001D38B7">
      <w:pPr>
        <w:pStyle w:val="ListParagraph"/>
        <w:ind w:left="0"/>
        <w:jc w:val="both"/>
        <w:rPr>
          <w:ins w:id="245" w:author="Mike Kay" w:date="2022-10-24T18:25:00Z"/>
        </w:rPr>
      </w:pPr>
    </w:p>
    <w:p w14:paraId="5F4BB129" w14:textId="5FBF0389" w:rsidR="001D38B7" w:rsidRDefault="00A55734" w:rsidP="001D38B7">
      <w:pPr>
        <w:pStyle w:val="ListParagraph"/>
        <w:ind w:left="0"/>
        <w:jc w:val="both"/>
        <w:rPr>
          <w:ins w:id="246" w:author="Mike Kay" w:date="2022-10-24T18:25:00Z"/>
        </w:rPr>
      </w:pPr>
      <w:ins w:id="247" w:author="Graham, Garth" w:date="2022-10-25T17:08:00Z">
        <w:r>
          <w:t>In the event of a partial or total shutdown t</w:t>
        </w:r>
      </w:ins>
      <w:ins w:id="248" w:author="Mike Kay" w:date="2022-10-24T18:25:00Z">
        <w:del w:id="249" w:author="Graham, Garth" w:date="2022-10-25T17:08:00Z">
          <w:r w:rsidR="001D38B7" w:rsidDel="00A55734">
            <w:delText>T</w:delText>
          </w:r>
        </w:del>
        <w:r w:rsidR="001D38B7">
          <w:t xml:space="preserve">he traditional approach to System Restoration in GB is a top-down approach where black start stations </w:t>
        </w:r>
      </w:ins>
      <w:ins w:id="250" w:author="Graham, Garth" w:date="2022-10-25T17:07:00Z">
        <w:r w:rsidR="005B3764">
          <w:t xml:space="preserve">(traditionally transmission connected) </w:t>
        </w:r>
      </w:ins>
      <w:ins w:id="251" w:author="Mike Kay" w:date="2022-10-24T18:25:00Z">
        <w:r w:rsidR="001D38B7">
          <w:t xml:space="preserve">are instructed </w:t>
        </w:r>
      </w:ins>
      <w:ins w:id="252" w:author="Graham, Garth" w:date="2022-10-25T17:07:00Z">
        <w:r w:rsidR="005B3764">
          <w:t xml:space="preserve">by the ESO </w:t>
        </w:r>
      </w:ins>
      <w:ins w:id="253" w:author="Mike Kay" w:date="2022-10-24T18:25:00Z">
        <w:r w:rsidR="001D38B7">
          <w:t>to energise dead sections of transmission network to form a power island.  Blocks of demand (block load) are then connected</w:t>
        </w:r>
      </w:ins>
      <w:ins w:id="254" w:author="Graham, Garth" w:date="2022-10-25T17:08:00Z">
        <w:r w:rsidR="00B07CEC">
          <w:t xml:space="preserve"> by the TO / DNO</w:t>
        </w:r>
      </w:ins>
      <w:ins w:id="255" w:author="Mike Kay" w:date="2022-10-24T18:25:00Z">
        <w:r w:rsidR="001D38B7">
          <w:t xml:space="preserve"> under the requirements of a Local Joint Restoration Plan (LJRP)</w:t>
        </w:r>
      </w:ins>
      <w:ins w:id="256" w:author="Antony Johnson" w:date="2022-11-01T12:25:00Z">
        <w:r w:rsidR="00A2601D">
          <w:t>.</w:t>
        </w:r>
      </w:ins>
      <w:ins w:id="257" w:author="Graham, Garth" w:date="2022-10-25T17:12:00Z">
        <w:r w:rsidR="000D0A46">
          <w:t xml:space="preserve"> </w:t>
        </w:r>
        <w:del w:id="258" w:author="Antony Johnson" w:date="2022-11-01T12:25:00Z">
          <w:r w:rsidR="000D0A46" w:rsidDel="00A2601D">
            <w:delText xml:space="preserve">which are </w:delText>
          </w:r>
        </w:del>
      </w:ins>
      <w:ins w:id="259" w:author="Graham, Garth" w:date="2022-10-25T17:13:00Z">
        <w:del w:id="260" w:author="Antony Johnson" w:date="2022-11-01T12:25:00Z">
          <w:r w:rsidR="000D0A46" w:rsidDel="00A2601D">
            <w:delText>centred</w:delText>
          </w:r>
        </w:del>
      </w:ins>
      <w:ins w:id="261" w:author="Graham, Garth" w:date="2022-10-25T17:12:00Z">
        <w:del w:id="262" w:author="Antony Johnson" w:date="2022-11-01T12:25:00Z">
          <w:r w:rsidR="000D0A46" w:rsidDel="00A2601D">
            <w:delText xml:space="preserve"> around the transmission level</w:delText>
          </w:r>
        </w:del>
      </w:ins>
      <w:ins w:id="263" w:author="Mike Kay" w:date="2022-10-24T18:25:00Z">
        <w:r w:rsidR="001D38B7">
          <w:t xml:space="preserve">.  The LJRP process runs in parallel across the transmission system to form a skeleton network whereby further power stations and demand are restored.  Traditionally, black start stations have been drawn from the fleet of coal, hydro, </w:t>
        </w:r>
        <w:del w:id="264" w:author="Antony Johnson" w:date="2022-11-01T12:26:00Z">
          <w:r w:rsidR="001D38B7" w:rsidDel="00A2601D">
            <w:delText>pump storage</w:delText>
          </w:r>
        </w:del>
        <w:r w:rsidR="001D38B7">
          <w:t xml:space="preserve"> and gas power stations with some input from HVDC Interconnectors.  Going forward it is recognised that, primarily in terms of thermal plant which are generally carbon based, these providers are reducing in numbers </w:t>
        </w:r>
        <w:proofErr w:type="gramStart"/>
        <w:r w:rsidR="001D38B7">
          <w:t>as a result of</w:t>
        </w:r>
        <w:proofErr w:type="gramEnd"/>
        <w:r w:rsidR="001D38B7">
          <w:t xml:space="preserve"> the drive toward renewable technologies.</w:t>
        </w:r>
      </w:ins>
    </w:p>
    <w:p w14:paraId="75D84A62" w14:textId="77777777" w:rsidR="001D38B7" w:rsidRDefault="001D38B7" w:rsidP="001D38B7">
      <w:pPr>
        <w:pStyle w:val="ListParagraph"/>
        <w:ind w:left="0"/>
        <w:jc w:val="both"/>
        <w:rPr>
          <w:ins w:id="265" w:author="Mike Kay" w:date="2022-10-24T18:25:00Z"/>
        </w:rPr>
      </w:pPr>
    </w:p>
    <w:p w14:paraId="05AA7F4D" w14:textId="4A763A6F" w:rsidR="001D38B7" w:rsidRPr="009A1BBC" w:rsidRDefault="001D38B7" w:rsidP="001D38B7">
      <w:pPr>
        <w:pStyle w:val="ListParagraph"/>
        <w:ind w:left="0"/>
        <w:jc w:val="both"/>
        <w:rPr>
          <w:ins w:id="266" w:author="Mike Kay" w:date="2022-10-24T18:25:00Z"/>
        </w:rPr>
      </w:pPr>
      <w:ins w:id="267" w:author="Mike Kay" w:date="2022-10-24T18:25:00Z">
        <w:r w:rsidRPr="009A1BBC">
          <w:t xml:space="preserve">The </w:t>
        </w:r>
      </w:ins>
      <w:ins w:id="268" w:author="Graham, Garth" w:date="2022-10-25T17:10:00Z">
        <w:r w:rsidR="008C5D61">
          <w:t xml:space="preserve">conclusions of the </w:t>
        </w:r>
      </w:ins>
      <w:ins w:id="269" w:author="Mike Kay" w:date="2022-10-24T18:25:00Z">
        <w:r w:rsidRPr="009A1BBC">
          <w:t xml:space="preserve">Distributed Restart Project </w:t>
        </w:r>
        <w:proofErr w:type="gramStart"/>
        <w:r w:rsidRPr="009A1BBC">
          <w:t>recognises</w:t>
        </w:r>
        <w:proofErr w:type="gramEnd"/>
        <w:r w:rsidRPr="009A1BBC">
          <w:t xml:space="preserve"> the growth in </w:t>
        </w:r>
        <w:r>
          <w:t>e</w:t>
        </w:r>
        <w:r w:rsidRPr="009A1BBC">
          <w:t xml:space="preserve">mbedded </w:t>
        </w:r>
        <w:r>
          <w:t>g</w:t>
        </w:r>
        <w:r w:rsidRPr="009A1BBC">
          <w:t xml:space="preserve">eneration and from this, the pool of capability </w:t>
        </w:r>
      </w:ins>
      <w:ins w:id="270" w:author="Graham, Garth" w:date="2022-10-25T17:11:00Z">
        <w:r w:rsidR="00B732C9">
          <w:t xml:space="preserve">from distribution connected assets </w:t>
        </w:r>
      </w:ins>
      <w:ins w:id="271" w:author="Mike Kay" w:date="2022-10-24T18:25:00Z">
        <w:r w:rsidRPr="009A1BBC">
          <w:t xml:space="preserve">that could be used to energise sections of the </w:t>
        </w:r>
        <w:r>
          <w:t>d</w:t>
        </w:r>
        <w:r w:rsidRPr="009A1BBC">
          <w:t xml:space="preserve">istribution </w:t>
        </w:r>
        <w:r>
          <w:t>n</w:t>
        </w:r>
        <w:r w:rsidRPr="009A1BBC">
          <w:t xml:space="preserve">etwork to form a </w:t>
        </w:r>
        <w:r>
          <w:t>d</w:t>
        </w:r>
        <w:r w:rsidRPr="009A1BBC">
          <w:t xml:space="preserve">istribution </w:t>
        </w:r>
        <w:r>
          <w:t>r</w:t>
        </w:r>
        <w:r w:rsidRPr="009A1BBC">
          <w:t xml:space="preserve">estoration </w:t>
        </w:r>
        <w:r>
          <w:t>z</w:t>
        </w:r>
        <w:r w:rsidRPr="009A1BBC">
          <w:t>one. In this scenario, the ESO would instruct the DNO (following formal agreement between the ESO and the DNO, including</w:t>
        </w:r>
      </w:ins>
      <w:ins w:id="272" w:author="Graham, Garth" w:date="2022-10-25T17:11:00Z">
        <w:r w:rsidR="005F7A4F">
          <w:t xml:space="preserve"> covering</w:t>
        </w:r>
      </w:ins>
      <w:ins w:id="273" w:author="Mike Kay" w:date="2022-10-24T18:25:00Z">
        <w:r w:rsidRPr="009A1BBC">
          <w:t xml:space="preserve"> the DNO undertaking any necessary enabling works) to establish a </w:t>
        </w:r>
        <w:r>
          <w:t xml:space="preserve">DRZ </w:t>
        </w:r>
        <w:r w:rsidRPr="0091277B">
          <w:t xml:space="preserve">which would be defined in an accompanying </w:t>
        </w:r>
        <w:r>
          <w:t>d</w:t>
        </w:r>
        <w:r w:rsidRPr="0091277B">
          <w:t xml:space="preserve">istribution </w:t>
        </w:r>
        <w:r>
          <w:t>r</w:t>
        </w:r>
        <w:r w:rsidRPr="0091277B">
          <w:t xml:space="preserve">estoration </w:t>
        </w:r>
        <w:r>
          <w:t>z</w:t>
        </w:r>
        <w:r w:rsidRPr="0091277B">
          <w:t xml:space="preserve">one </w:t>
        </w:r>
        <w:r>
          <w:t>p</w:t>
        </w:r>
        <w:r w:rsidRPr="0091277B">
          <w:t xml:space="preserve">lan (DRZP), </w:t>
        </w:r>
        <w:proofErr w:type="gramStart"/>
        <w:r w:rsidRPr="0091277B">
          <w:t>similar to</w:t>
        </w:r>
        <w:proofErr w:type="gramEnd"/>
        <w:r w:rsidRPr="0091277B">
          <w:t xml:space="preserve"> </w:t>
        </w:r>
        <w:r w:rsidRPr="00AF139D">
          <w:t xml:space="preserve">an LJRP.  The aim here is to run the traditional </w:t>
        </w:r>
        <w:r>
          <w:t>b</w:t>
        </w:r>
        <w:r w:rsidRPr="00AF139D">
          <w:t xml:space="preserve">lack </w:t>
        </w:r>
        <w:r>
          <w:t>s</w:t>
        </w:r>
        <w:r w:rsidRPr="00AF139D">
          <w:t xml:space="preserve">tart </w:t>
        </w:r>
        <w:r>
          <w:t>a</w:t>
        </w:r>
        <w:r w:rsidRPr="00AF139D">
          <w:t>rrangements</w:t>
        </w:r>
      </w:ins>
      <w:ins w:id="274" w:author="Graham, Garth" w:date="2022-10-25T17:13:00Z">
        <w:r w:rsidR="000D0A46">
          <w:t xml:space="preserve"> at transmission</w:t>
        </w:r>
      </w:ins>
      <w:ins w:id="275" w:author="Mike Kay" w:date="2022-10-24T18:25:00Z">
        <w:r w:rsidRPr="00AF139D">
          <w:t xml:space="preserve"> in parallel with the </w:t>
        </w:r>
        <w:r>
          <w:t>DRZ</w:t>
        </w:r>
        <w:r w:rsidRPr="00AF139D">
          <w:t xml:space="preserve">s </w:t>
        </w:r>
      </w:ins>
      <w:ins w:id="276" w:author="Graham, Garth" w:date="2022-10-25T17:13:00Z">
        <w:r w:rsidR="000D0A46">
          <w:t xml:space="preserve">at distribution </w:t>
        </w:r>
      </w:ins>
      <w:ins w:id="277" w:author="Mike Kay" w:date="2022-10-24T18:25:00Z">
        <w:r w:rsidRPr="00AF139D">
          <w:t xml:space="preserve">to restore the </w:t>
        </w:r>
        <w:r>
          <w:t>w</w:t>
        </w:r>
        <w:r w:rsidRPr="00AF139D">
          <w:t xml:space="preserve">hole </w:t>
        </w:r>
        <w:r>
          <w:t>s</w:t>
        </w:r>
        <w:r w:rsidRPr="00AF139D">
          <w:t>ystem to normal operation as soon as possible</w:t>
        </w:r>
      </w:ins>
      <w:ins w:id="278" w:author="Antony Johnson" w:date="2022-11-01T12:27:00Z">
        <w:r w:rsidR="00864D4B">
          <w:t xml:space="preserve"> whilst also capitalising on the Embedded Generation assets</w:t>
        </w:r>
      </w:ins>
      <w:ins w:id="279" w:author="Mike Kay" w:date="2022-10-24T18:25:00Z">
        <w:r w:rsidRPr="00AF139D">
          <w:t>.</w:t>
        </w:r>
        <w:r w:rsidRPr="009A1BBC">
          <w:t xml:space="preserve"> </w:t>
        </w:r>
      </w:ins>
    </w:p>
    <w:p w14:paraId="78E25D73" w14:textId="77777777" w:rsidR="001D38B7" w:rsidRDefault="001D38B7" w:rsidP="001D38B7">
      <w:pPr>
        <w:pStyle w:val="ListParagraph"/>
        <w:ind w:left="0"/>
        <w:jc w:val="both"/>
        <w:rPr>
          <w:ins w:id="280" w:author="Mike Kay" w:date="2022-10-24T18:25:00Z"/>
          <w:i/>
          <w:iCs/>
          <w:sz w:val="22"/>
          <w:szCs w:val="22"/>
        </w:rPr>
      </w:pPr>
    </w:p>
    <w:p w14:paraId="1F27F2A0" w14:textId="7966770D" w:rsidR="001D38B7" w:rsidRPr="009A1BBC" w:rsidRDefault="001D38B7" w:rsidP="001D38B7">
      <w:pPr>
        <w:pStyle w:val="ListParagraph"/>
        <w:ind w:left="0"/>
        <w:jc w:val="both"/>
        <w:rPr>
          <w:ins w:id="281" w:author="Mike Kay" w:date="2022-10-24T18:25:00Z"/>
        </w:rPr>
      </w:pPr>
      <w:ins w:id="282" w:author="Mike Kay" w:date="2022-10-24T18:25:00Z">
        <w:r>
          <w:t xml:space="preserve">The DZRP revolves around the new </w:t>
        </w:r>
        <w:proofErr w:type="spellStart"/>
        <w:r>
          <w:t>rôle</w:t>
        </w:r>
        <w:proofErr w:type="spellEnd"/>
        <w:r>
          <w:t xml:space="preserve"> of anchor generator, which is an embedded generator </w:t>
        </w:r>
      </w:ins>
      <w:ins w:id="283" w:author="Antony Johnson" w:date="2022-11-01T12:27:00Z">
        <w:r w:rsidR="00864D4B">
          <w:t xml:space="preserve">that is capable </w:t>
        </w:r>
        <w:r w:rsidR="00303C73">
          <w:t>ene</w:t>
        </w:r>
      </w:ins>
      <w:ins w:id="284" w:author="Antony Johnson" w:date="2022-11-01T12:28:00Z">
        <w:r w:rsidR="00303C73">
          <w:t xml:space="preserve">rgising and loading sections of </w:t>
        </w:r>
        <w:r w:rsidR="00210EB3">
          <w:t xml:space="preserve">the </w:t>
        </w:r>
        <w:r w:rsidR="00303C73">
          <w:t xml:space="preserve">Distribution </w:t>
        </w:r>
        <w:r w:rsidR="00210EB3">
          <w:t xml:space="preserve">Network.  An Anchor Generator would be expected to </w:t>
        </w:r>
      </w:ins>
      <w:ins w:id="285" w:author="Antony Johnson" w:date="2022-11-01T12:29:00Z">
        <w:r w:rsidR="00037B0B">
          <w:t xml:space="preserve">provide a voltage source and therefore a </w:t>
        </w:r>
      </w:ins>
      <w:ins w:id="286" w:author="Mike Kay" w:date="2022-10-24T18:25:00Z">
        <w:del w:id="287" w:author="Antony Johnson" w:date="2022-11-01T12:29:00Z">
          <w:r w:rsidDel="00037B0B">
            <w:delText>with</w:delText>
          </w:r>
        </w:del>
        <w:r>
          <w:t xml:space="preserve"> grid forming capability</w:t>
        </w:r>
      </w:ins>
      <w:ins w:id="288" w:author="Antony Johnson" w:date="2022-11-01T12:29:00Z">
        <w:r w:rsidR="00037B0B">
          <w:t xml:space="preserve"> would be required</w:t>
        </w:r>
      </w:ins>
      <w:ins w:id="289" w:author="Mike Kay" w:date="2022-10-24T18:25:00Z">
        <w:r>
          <w:t xml:space="preserve">.  The anchor generator may be supported by one or more top-up service providers who </w:t>
        </w:r>
        <w:proofErr w:type="gramStart"/>
        <w:r>
          <w:t>are capable of providing</w:t>
        </w:r>
        <w:proofErr w:type="gramEnd"/>
        <w:r>
          <w:t xml:space="preserve"> addition </w:t>
        </w:r>
        <w:del w:id="290" w:author="Graham, Garth" w:date="2022-10-25T17:15:00Z">
          <w:r w:rsidDel="00C803B5">
            <w:delText>generation</w:delText>
          </w:r>
        </w:del>
      </w:ins>
      <w:ins w:id="291" w:author="Graham, Garth" w:date="2022-10-25T17:15:00Z">
        <w:r w:rsidR="00C803B5">
          <w:t>electrical energy</w:t>
        </w:r>
      </w:ins>
      <w:ins w:id="292" w:author="Mike Kay" w:date="2022-10-24T18:25:00Z">
        <w:r>
          <w:t xml:space="preserve"> input, albeit not necessarily grid forming, or a range of ancillary services to assist with running a stable power island, such as reactive power capability, inertia etc, and even flexible demand</w:t>
        </w:r>
      </w:ins>
      <w:ins w:id="293" w:author="Antony Johnson" w:date="2022-11-01T12:29:00Z">
        <w:r w:rsidR="00037B0B">
          <w:t xml:space="preserve"> so as to </w:t>
        </w:r>
      </w:ins>
      <w:ins w:id="294" w:author="Antony Johnson" w:date="2022-11-01T12:30:00Z">
        <w:r w:rsidR="008A4446">
          <w:t>assist with the load growth</w:t>
        </w:r>
      </w:ins>
      <w:ins w:id="295" w:author="Mike Kay" w:date="2022-10-24T18:25:00Z">
        <w:r>
          <w:t xml:space="preserve">.  Collectively </w:t>
        </w:r>
        <w:proofErr w:type="gramStart"/>
        <w:r>
          <w:t>all of</w:t>
        </w:r>
        <w:proofErr w:type="gramEnd"/>
        <w:r>
          <w:t xml:space="preserve"> these parties are referred to as restoration service providers.  </w:t>
        </w:r>
        <w:r w:rsidRPr="009A1BBC">
          <w:t>The Distributed Restart Project considered the balance between requirements embodied in the industry codes and contractual requirements, the various models for both the structure of any necessary contracts, who the contracts should be between, and who the lead procurement party should be.  These considerations are covered in sections 10.1 and 3.3 of the Project</w:t>
        </w:r>
        <w:r>
          <w:t>’</w:t>
        </w:r>
        <w:r w:rsidRPr="009A1BBC">
          <w:t xml:space="preserve">s </w:t>
        </w:r>
      </w:ins>
      <w:ins w:id="296" w:author="Graham, Garth" w:date="2022-10-25T17:16:00Z">
        <w:r w:rsidR="006E5C5C">
          <w:t xml:space="preserve">conclusions </w:t>
        </w:r>
      </w:ins>
      <w:ins w:id="297" w:author="Mike Kay" w:date="2022-10-24T18:25:00Z">
        <w:r w:rsidRPr="009A1BBC">
          <w:t xml:space="preserve">report “Distribution Restoration future commercial structure and industry codes recommendations” (December 2021) (See Annex </w:t>
        </w:r>
      </w:ins>
      <w:commentRangeStart w:id="298"/>
      <w:ins w:id="299" w:author="Mike Kay" w:date="2022-10-24T18:28:00Z">
        <w:r w:rsidR="00666D3C" w:rsidRPr="00EA0C24">
          <w:rPr>
            <w:highlight w:val="yellow"/>
            <w:rPrChange w:id="300" w:author="Antony Johnson" w:date="2022-11-01T12:30:00Z">
              <w:rPr/>
            </w:rPrChange>
          </w:rPr>
          <w:t>X</w:t>
        </w:r>
      </w:ins>
      <w:commentRangeEnd w:id="298"/>
      <w:r w:rsidR="00EA0C24">
        <w:rPr>
          <w:rStyle w:val="CommentReference"/>
        </w:rPr>
        <w:commentReference w:id="298"/>
      </w:r>
      <w:ins w:id="301" w:author="Mike Kay" w:date="2022-10-24T18:28:00Z">
        <w:r w:rsidR="00666D3C">
          <w:t xml:space="preserve"> </w:t>
        </w:r>
      </w:ins>
      <w:ins w:id="302" w:author="Mike Kay" w:date="2022-10-24T18:25:00Z">
        <w:r w:rsidRPr="00C92153">
          <w:t>of this consultation document</w:t>
        </w:r>
        <w:r w:rsidRPr="009A1BBC">
          <w:t xml:space="preserve">).  The </w:t>
        </w:r>
      </w:ins>
      <w:ins w:id="303" w:author="Graham, Garth" w:date="2022-10-25T17:29:00Z">
        <w:r w:rsidR="00176751" w:rsidRPr="009A1BBC">
          <w:t xml:space="preserve">Distributed Restart </w:t>
        </w:r>
      </w:ins>
      <w:ins w:id="304" w:author="Mike Kay" w:date="2022-10-24T18:25:00Z">
        <w:r w:rsidRPr="009A1BBC">
          <w:t xml:space="preserve">Project’s preferred approach is for tripartite agreements between the DNO, NGESO and the </w:t>
        </w:r>
        <w:r>
          <w:t>r</w:t>
        </w:r>
        <w:r w:rsidRPr="009A1BBC">
          <w:t xml:space="preserve">estoration </w:t>
        </w:r>
        <w:r>
          <w:t>s</w:t>
        </w:r>
        <w:r w:rsidRPr="009A1BBC">
          <w:t xml:space="preserve">ervice </w:t>
        </w:r>
        <w:r>
          <w:t>p</w:t>
        </w:r>
        <w:r w:rsidRPr="009A1BBC">
          <w:t xml:space="preserve">roviders (be they either as an anchor generator or as a top-up service provider), with NGESO taking the procurement lead.  This would require that </w:t>
        </w:r>
        <w:r>
          <w:t>r</w:t>
        </w:r>
        <w:r w:rsidRPr="009A1BBC">
          <w:t xml:space="preserve">estoration </w:t>
        </w:r>
        <w:r>
          <w:t>s</w:t>
        </w:r>
        <w:r w:rsidRPr="009A1BBC">
          <w:t xml:space="preserve">ervice </w:t>
        </w:r>
        <w:r>
          <w:t>p</w:t>
        </w:r>
        <w:r w:rsidRPr="009A1BBC">
          <w:t xml:space="preserve">roviders </w:t>
        </w:r>
        <w:proofErr w:type="gramStart"/>
        <w:r w:rsidRPr="009A1BBC">
          <w:t>enter into</w:t>
        </w:r>
        <w:proofErr w:type="gramEnd"/>
        <w:r w:rsidRPr="009A1BBC">
          <w:t xml:space="preserve"> a tripartite contract with NGESO and the relevant DNO.  The contract would be procured by NGESO through a tendering process.  </w:t>
        </w:r>
        <w:r>
          <w:t xml:space="preserve">Figures 2.0 and 3.0 </w:t>
        </w:r>
        <w:r w:rsidRPr="009A1BBC">
          <w:t xml:space="preserve">below show the proposed </w:t>
        </w:r>
        <w:r w:rsidRPr="00AF139D">
          <w:t>relationships.</w:t>
        </w:r>
      </w:ins>
    </w:p>
    <w:p w14:paraId="5A93A2B0" w14:textId="77777777" w:rsidR="001D38B7" w:rsidRDefault="001D38B7" w:rsidP="001D38B7">
      <w:pPr>
        <w:jc w:val="both"/>
        <w:rPr>
          <w:ins w:id="305" w:author="Mike Kay" w:date="2022-10-24T18:25:00Z"/>
        </w:rPr>
      </w:pPr>
    </w:p>
    <w:p w14:paraId="6CD52D79" w14:textId="77777777" w:rsidR="001D38B7" w:rsidRDefault="001D38B7" w:rsidP="001D38B7">
      <w:pPr>
        <w:pStyle w:val="ListParagraph"/>
        <w:ind w:left="0"/>
        <w:jc w:val="both"/>
        <w:rPr>
          <w:ins w:id="306" w:author="Mike Kay" w:date="2022-10-24T18:25:00Z"/>
        </w:rPr>
      </w:pPr>
    </w:p>
    <w:p w14:paraId="493E7E9B" w14:textId="352B4A11" w:rsidR="001D38B7" w:rsidRDefault="001D38B7" w:rsidP="001D38B7">
      <w:pPr>
        <w:pStyle w:val="ListParagraph"/>
        <w:ind w:left="0"/>
        <w:jc w:val="both"/>
        <w:rPr>
          <w:ins w:id="307" w:author="Mike Kay" w:date="2022-10-24T18:25:00Z"/>
        </w:rPr>
      </w:pPr>
      <w:ins w:id="308" w:author="Mike Kay" w:date="2022-10-24T18:25:00Z">
        <w:r w:rsidRPr="00C043B8">
          <w:rPr>
            <w:noProof/>
          </w:rPr>
          <w:drawing>
            <wp:inline distT="0" distB="0" distL="0" distR="0" wp14:anchorId="6B893DCC" wp14:editId="0B14B41F">
              <wp:extent cx="6029960" cy="3392170"/>
              <wp:effectExtent l="0" t="0" r="8890" b="0"/>
              <wp:docPr id="4" name="Picture 4"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Diagram&#10;&#10;Description automatically generated"/>
                      <pic:cNvPicPr/>
                    </pic:nvPicPr>
                    <pic:blipFill>
                      <a:blip r:embed="rId29"/>
                      <a:stretch>
                        <a:fillRect/>
                      </a:stretch>
                    </pic:blipFill>
                    <pic:spPr>
                      <a:xfrm>
                        <a:off x="0" y="0"/>
                        <a:ext cx="6029960" cy="3392170"/>
                      </a:xfrm>
                      <a:prstGeom prst="rect">
                        <a:avLst/>
                      </a:prstGeom>
                    </pic:spPr>
                  </pic:pic>
                </a:graphicData>
              </a:graphic>
            </wp:inline>
          </w:drawing>
        </w:r>
      </w:ins>
    </w:p>
    <w:p w14:paraId="7D8BDFB0" w14:textId="77777777" w:rsidR="001D38B7" w:rsidRDefault="001D38B7" w:rsidP="001D38B7">
      <w:pPr>
        <w:pStyle w:val="ListParagraph"/>
        <w:ind w:left="0"/>
        <w:jc w:val="center"/>
        <w:rPr>
          <w:ins w:id="309" w:author="Mike Kay" w:date="2022-10-24T18:25:00Z"/>
          <w:color w:val="FF0000"/>
        </w:rPr>
      </w:pPr>
      <w:ins w:id="310" w:author="Mike Kay" w:date="2022-10-24T18:25:00Z">
        <w:r>
          <w:rPr>
            <w:color w:val="FF0000"/>
          </w:rPr>
          <w:t>Figure 2.0</w:t>
        </w:r>
      </w:ins>
    </w:p>
    <w:p w14:paraId="7A116BE7" w14:textId="77777777" w:rsidR="001D38B7" w:rsidRDefault="001D38B7" w:rsidP="001D38B7">
      <w:pPr>
        <w:pStyle w:val="ListParagraph"/>
        <w:ind w:left="0"/>
        <w:jc w:val="both"/>
        <w:rPr>
          <w:ins w:id="311" w:author="Mike Kay" w:date="2022-10-24T18:25:00Z"/>
          <w:color w:val="FF0000"/>
        </w:rPr>
      </w:pPr>
    </w:p>
    <w:p w14:paraId="09657E9F" w14:textId="77777777" w:rsidR="001D38B7" w:rsidRDefault="001D38B7" w:rsidP="001D38B7">
      <w:pPr>
        <w:pStyle w:val="ListParagraph"/>
        <w:ind w:left="0"/>
        <w:jc w:val="both"/>
        <w:rPr>
          <w:ins w:id="312" w:author="Mike Kay" w:date="2022-10-24T18:25:00Z"/>
          <w:color w:val="FF0000"/>
        </w:rPr>
      </w:pPr>
    </w:p>
    <w:p w14:paraId="15B75D6D" w14:textId="77777777" w:rsidR="001D38B7" w:rsidRDefault="001D38B7" w:rsidP="001D38B7">
      <w:pPr>
        <w:pStyle w:val="ListParagraph"/>
        <w:ind w:left="0"/>
        <w:jc w:val="both"/>
        <w:rPr>
          <w:ins w:id="313" w:author="Mike Kay" w:date="2022-10-24T18:25:00Z"/>
          <w:color w:val="FF0000"/>
        </w:rPr>
      </w:pPr>
    </w:p>
    <w:p w14:paraId="3687D2E6" w14:textId="77777777" w:rsidR="001D38B7" w:rsidRDefault="001D38B7" w:rsidP="001D38B7">
      <w:pPr>
        <w:pStyle w:val="ListParagraph"/>
        <w:ind w:left="0"/>
        <w:jc w:val="both"/>
        <w:rPr>
          <w:ins w:id="314" w:author="Mike Kay" w:date="2022-10-24T18:25:00Z"/>
          <w:color w:val="FF0000"/>
        </w:rPr>
      </w:pPr>
    </w:p>
    <w:p w14:paraId="13B29328" w14:textId="02BD52C0" w:rsidR="001D38B7" w:rsidRDefault="001D38B7" w:rsidP="001D38B7">
      <w:pPr>
        <w:pStyle w:val="ListParagraph"/>
        <w:ind w:left="0"/>
        <w:jc w:val="both"/>
        <w:rPr>
          <w:ins w:id="315" w:author="Mike Kay" w:date="2022-10-24T18:25:00Z"/>
          <w:color w:val="FF0000"/>
        </w:rPr>
      </w:pPr>
      <w:ins w:id="316" w:author="Mike Kay" w:date="2022-10-24T18:25:00Z">
        <w:r>
          <w:rPr>
            <w:color w:val="FF0000"/>
          </w:rPr>
          <w:t>Figure 3,0</w:t>
        </w:r>
        <w:r w:rsidRPr="009A1BBC">
          <w:rPr>
            <w:noProof/>
            <w:color w:val="FF0000"/>
          </w:rPr>
          <w:drawing>
            <wp:inline distT="0" distB="0" distL="0" distR="0" wp14:anchorId="344ECA3A" wp14:editId="4DB0D90E">
              <wp:extent cx="6029960" cy="3392170"/>
              <wp:effectExtent l="0" t="0" r="8890" b="0"/>
              <wp:docPr id="6" name="Picture 6"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iagram&#10;&#10;Description automatically generated"/>
                      <pic:cNvPicPr/>
                    </pic:nvPicPr>
                    <pic:blipFill>
                      <a:blip r:embed="rId30"/>
                      <a:stretch>
                        <a:fillRect/>
                      </a:stretch>
                    </pic:blipFill>
                    <pic:spPr>
                      <a:xfrm>
                        <a:off x="0" y="0"/>
                        <a:ext cx="6029960" cy="3392170"/>
                      </a:xfrm>
                      <a:prstGeom prst="rect">
                        <a:avLst/>
                      </a:prstGeom>
                    </pic:spPr>
                  </pic:pic>
                </a:graphicData>
              </a:graphic>
            </wp:inline>
          </w:drawing>
        </w:r>
      </w:ins>
    </w:p>
    <w:p w14:paraId="44C41197" w14:textId="77777777" w:rsidR="001D38B7" w:rsidRDefault="001D38B7" w:rsidP="001D38B7">
      <w:pPr>
        <w:pStyle w:val="ListParagraph"/>
        <w:ind w:left="0"/>
        <w:jc w:val="center"/>
        <w:rPr>
          <w:ins w:id="317" w:author="Mike Kay" w:date="2022-10-24T18:25:00Z"/>
        </w:rPr>
      </w:pPr>
      <w:ins w:id="318" w:author="Mike Kay" w:date="2022-10-24T18:25:00Z">
        <w:r>
          <w:t>Figure 3.0</w:t>
        </w:r>
      </w:ins>
    </w:p>
    <w:p w14:paraId="30E3A034" w14:textId="77777777" w:rsidR="001D38B7" w:rsidRDefault="001D38B7" w:rsidP="001D38B7">
      <w:pPr>
        <w:pStyle w:val="ListParagraph"/>
        <w:ind w:left="0"/>
        <w:jc w:val="both"/>
        <w:rPr>
          <w:ins w:id="319" w:author="Mike Kay" w:date="2022-10-24T18:25:00Z"/>
        </w:rPr>
      </w:pPr>
    </w:p>
    <w:p w14:paraId="2785B645" w14:textId="4ABCB762" w:rsidR="001D38B7" w:rsidRPr="009A1BBC" w:rsidRDefault="001D38B7" w:rsidP="001D38B7">
      <w:pPr>
        <w:pStyle w:val="ListParagraph"/>
        <w:ind w:left="0"/>
        <w:jc w:val="both"/>
        <w:rPr>
          <w:ins w:id="320" w:author="Mike Kay" w:date="2022-10-24T18:25:00Z"/>
          <w:sz w:val="20"/>
        </w:rPr>
      </w:pPr>
      <w:ins w:id="321" w:author="Mike Kay" w:date="2022-10-24T18:25:00Z">
        <w:r w:rsidRPr="009A1BBC">
          <w:t xml:space="preserve">NGESO has the licence </w:t>
        </w:r>
        <w:r>
          <w:t>obligation</w:t>
        </w:r>
        <w:r w:rsidRPr="009A1BBC">
          <w:t xml:space="preserve"> </w:t>
        </w:r>
      </w:ins>
      <w:ins w:id="322" w:author="Graham, Garth" w:date="2022-10-25T17:26:00Z">
        <w:r w:rsidR="00DE4361">
          <w:t xml:space="preserve">associated with ESRS </w:t>
        </w:r>
      </w:ins>
      <w:ins w:id="323" w:author="Mike Kay" w:date="2022-10-24T18:25:00Z">
        <w:r w:rsidRPr="009A1BBC">
          <w:t xml:space="preserve">and the income stream to remunerate the </w:t>
        </w:r>
      </w:ins>
      <w:ins w:id="324" w:author="Graham, Garth" w:date="2022-10-25T17:26:00Z">
        <w:r w:rsidR="00DE4361">
          <w:t xml:space="preserve">restoration </w:t>
        </w:r>
      </w:ins>
      <w:ins w:id="325" w:author="Mike Kay" w:date="2022-10-24T18:25:00Z">
        <w:r w:rsidRPr="009A1BBC">
          <w:t>services and therefore the technical requirements need to be placed in the Grid Code</w:t>
        </w:r>
      </w:ins>
      <w:ins w:id="326" w:author="Graham, Garth" w:date="2022-10-25T17:27:00Z">
        <w:r w:rsidR="00DE4361">
          <w:t xml:space="preserve"> (hence this GC0156 </w:t>
        </w:r>
        <w:r w:rsidR="00DE4361" w:rsidRPr="002604A9">
          <w:t>modification)</w:t>
        </w:r>
      </w:ins>
      <w:ins w:id="327" w:author="Mike Kay" w:date="2022-10-24T18:25:00Z">
        <w:r w:rsidRPr="002604A9">
          <w:t>.</w:t>
        </w:r>
        <w:r w:rsidRPr="009A1BBC">
          <w:t xml:space="preserve">  The Grid Code </w:t>
        </w:r>
      </w:ins>
      <w:ins w:id="328" w:author="Graham, Garth" w:date="2022-10-25T17:27:00Z">
        <w:r w:rsidR="00DE4361">
          <w:t xml:space="preserve">legal </w:t>
        </w:r>
      </w:ins>
      <w:ins w:id="329" w:author="Mike Kay" w:date="2022-10-24T18:25:00Z">
        <w:r w:rsidRPr="009A1BBC">
          <w:t>text</w:t>
        </w:r>
      </w:ins>
      <w:ins w:id="330" w:author="Graham, Garth" w:date="2022-10-25T17:27:00Z">
        <w:r w:rsidR="00DE4361">
          <w:t xml:space="preserve"> which is part of this </w:t>
        </w:r>
        <w:proofErr w:type="gramStart"/>
        <w:r w:rsidR="00DE4361">
          <w:t xml:space="preserve">modification </w:t>
        </w:r>
      </w:ins>
      <w:ins w:id="331" w:author="Mike Kay" w:date="2022-10-24T18:25:00Z">
        <w:r w:rsidRPr="009A1BBC">
          <w:t xml:space="preserve"> encapsulates</w:t>
        </w:r>
        <w:proofErr w:type="gramEnd"/>
        <w:r w:rsidRPr="009A1BBC">
          <w:t xml:space="preserve"> the whole </w:t>
        </w:r>
        <w:r>
          <w:t>d</w:t>
        </w:r>
        <w:r w:rsidRPr="009A1BBC">
          <w:t xml:space="preserve">istribution </w:t>
        </w:r>
        <w:r>
          <w:t>r</w:t>
        </w:r>
        <w:r w:rsidRPr="009A1BBC">
          <w:t xml:space="preserve">estoration process through a </w:t>
        </w:r>
        <w:r>
          <w:t>DRZ</w:t>
        </w:r>
        <w:r w:rsidRPr="009A1BBC">
          <w:t xml:space="preserve">, and specifically covers the requirements on DNOs and </w:t>
        </w:r>
        <w:r>
          <w:t>r</w:t>
        </w:r>
        <w:r w:rsidRPr="009A1BBC">
          <w:t xml:space="preserve">estoration </w:t>
        </w:r>
        <w:r>
          <w:t>s</w:t>
        </w:r>
        <w:r w:rsidRPr="009A1BBC">
          <w:t xml:space="preserve">ervice </w:t>
        </w:r>
        <w:r>
          <w:t>p</w:t>
        </w:r>
        <w:r w:rsidRPr="009A1BBC">
          <w:t>roviders.</w:t>
        </w:r>
      </w:ins>
      <w:ins w:id="332" w:author="Antony Johnson" w:date="2022-11-01T12:46:00Z">
        <w:r w:rsidR="009E3AD9">
          <w:t xml:space="preserve">  The current Grid Code do</w:t>
        </w:r>
      </w:ins>
      <w:ins w:id="333" w:author="Antony Johnson" w:date="2022-11-01T12:47:00Z">
        <w:r w:rsidR="002B27FD">
          <w:t>e</w:t>
        </w:r>
      </w:ins>
      <w:ins w:id="334" w:author="Antony Johnson" w:date="2022-11-01T12:46:00Z">
        <w:r w:rsidR="009E3AD9">
          <w:t xml:space="preserve">s permit Embedded Generators to be </w:t>
        </w:r>
      </w:ins>
      <w:ins w:id="335" w:author="Antony Johnson" w:date="2022-11-01T12:47:00Z">
        <w:r w:rsidR="004F6054">
          <w:t xml:space="preserve">part of </w:t>
        </w:r>
        <w:proofErr w:type="gramStart"/>
        <w:r w:rsidR="004F6054">
          <w:t>an</w:t>
        </w:r>
        <w:proofErr w:type="gramEnd"/>
        <w:r w:rsidR="004F6054">
          <w:t xml:space="preserve"> Local Joint Restoration Zone Plan or a </w:t>
        </w:r>
      </w:ins>
      <w:ins w:id="336" w:author="Antony Johnson" w:date="2022-11-01T12:53:00Z">
        <w:r w:rsidR="00405CF6">
          <w:t>Distribution Restoration Zone Plan.  In a Loc</w:t>
        </w:r>
      </w:ins>
      <w:ins w:id="337" w:author="Antony Johnson" w:date="2022-11-01T12:54:00Z">
        <w:r w:rsidR="00405CF6">
          <w:t xml:space="preserve">al Joint </w:t>
        </w:r>
        <w:r w:rsidR="00E565A0">
          <w:t>Restoration Plan instructions are given direct</w:t>
        </w:r>
        <w:r w:rsidR="00DA0B07">
          <w:t xml:space="preserve">ly from the ESO to the </w:t>
        </w:r>
      </w:ins>
      <w:ins w:id="338" w:author="Antony Johnson" w:date="2022-11-01T12:55:00Z">
        <w:r w:rsidR="00FA3424">
          <w:t xml:space="preserve">parties within that plan whereas in the case of a </w:t>
        </w:r>
        <w:r w:rsidR="00E42F11">
          <w:t>Distribution Restoration Zone Plan</w:t>
        </w:r>
      </w:ins>
      <w:ins w:id="339" w:author="Antony Johnson" w:date="2022-11-01T12:56:00Z">
        <w:r w:rsidR="00E42F11">
          <w:t xml:space="preserve"> instructions </w:t>
        </w:r>
        <w:r w:rsidR="00A41D9C">
          <w:t xml:space="preserve">are given by the Network Operator to parties </w:t>
        </w:r>
        <w:r w:rsidR="00A959B6">
          <w:t xml:space="preserve">with the specific aim of </w:t>
        </w:r>
      </w:ins>
      <w:ins w:id="340" w:author="Antony Johnson" w:date="2022-11-01T12:57:00Z">
        <w:r w:rsidR="00A959B6">
          <w:t xml:space="preserve">energising and loading parts of the </w:t>
        </w:r>
        <w:r w:rsidR="00050E02">
          <w:t>Distribution System.</w:t>
        </w:r>
      </w:ins>
      <w:ins w:id="341" w:author="Mike Kay" w:date="2022-10-24T18:25:00Z">
        <w:r w:rsidRPr="009A1BBC">
          <w:t> </w:t>
        </w:r>
        <w:del w:id="342" w:author="Antony Johnson" w:date="2022-11-01T12:45:00Z">
          <w:r w:rsidRPr="009A1BBC" w:rsidDel="00F60D06">
            <w:delText xml:space="preserve"> </w:delText>
          </w:r>
        </w:del>
      </w:ins>
      <w:commentRangeStart w:id="343"/>
      <w:ins w:id="344" w:author="Graham, Garth" w:date="2022-10-25T17:28:00Z">
        <w:del w:id="345" w:author="Antony Johnson" w:date="2022-11-01T12:45:00Z">
          <w:r w:rsidR="006214A8" w:rsidDel="00F60D06">
            <w:delText>W</w:delText>
          </w:r>
          <w:r w:rsidR="006214A8" w:rsidRPr="002604A9" w:rsidDel="00F60D06">
            <w:delText>here</w:delText>
          </w:r>
        </w:del>
      </w:ins>
      <w:ins w:id="346" w:author="Mike Kay" w:date="2022-10-24T18:25:00Z">
        <w:del w:id="347" w:author="Antony Johnson" w:date="2022-11-01T12:45:00Z">
          <w:r w:rsidRPr="002604A9" w:rsidDel="00F60D06">
            <w:delText>A</w:delText>
          </w:r>
          <w:r w:rsidRPr="009A1BBC" w:rsidDel="00F60D06">
            <w:delText xml:space="preserve">s the </w:delText>
          </w:r>
          <w:r w:rsidDel="00F60D06">
            <w:delText>r</w:delText>
          </w:r>
          <w:r w:rsidRPr="009A1BBC" w:rsidDel="00F60D06">
            <w:delText xml:space="preserve">estoration </w:delText>
          </w:r>
          <w:r w:rsidDel="00F60D06">
            <w:delText>s</w:delText>
          </w:r>
          <w:r w:rsidRPr="009A1BBC" w:rsidDel="00F60D06">
            <w:delText xml:space="preserve">ervice </w:delText>
          </w:r>
          <w:r w:rsidDel="00F60D06">
            <w:delText>p</w:delText>
          </w:r>
          <w:r w:rsidRPr="009A1BBC" w:rsidDel="00F60D06">
            <w:delText xml:space="preserve">rovider is connected to the distribution system, </w:delText>
          </w:r>
        </w:del>
      </w:ins>
      <w:ins w:id="348" w:author="Graham, Garth" w:date="2022-10-25T17:28:00Z">
        <w:del w:id="349" w:author="Antony Johnson" w:date="2022-11-01T12:45:00Z">
          <w:r w:rsidR="006214A8" w:rsidDel="00F60D06">
            <w:delText>it</w:delText>
          </w:r>
        </w:del>
      </w:ins>
      <w:ins w:id="350" w:author="Mike Kay" w:date="2022-10-24T18:25:00Z">
        <w:del w:id="351" w:author="Antony Johnson" w:date="2022-11-01T12:45:00Z">
          <w:r w:rsidRPr="009A1BBC" w:rsidDel="00F60D06">
            <w:delText xml:space="preserve">and is bound by the Distribution Code, </w:delText>
          </w:r>
        </w:del>
      </w:ins>
      <w:ins w:id="352" w:author="Graham, Garth" w:date="2022-10-25T17:28:00Z">
        <w:del w:id="353" w:author="Antony Johnson" w:date="2022-11-01T12:45:00Z">
          <w:r w:rsidR="006214A8" w:rsidDel="00F60D06">
            <w:delText xml:space="preserve">and </w:delText>
          </w:r>
        </w:del>
      </w:ins>
      <w:ins w:id="354" w:author="Mike Kay" w:date="2022-10-24T18:25:00Z">
        <w:del w:id="355" w:author="Antony Johnson" w:date="2022-11-01T12:45:00Z">
          <w:r w:rsidRPr="009A1BBC" w:rsidDel="00F60D06">
            <w:delText xml:space="preserve">the </w:delText>
          </w:r>
        </w:del>
      </w:ins>
      <w:ins w:id="356" w:author="Graham, Garth" w:date="2022-10-25T17:28:00Z">
        <w:del w:id="357" w:author="Antony Johnson" w:date="2022-11-01T12:45:00Z">
          <w:r w:rsidR="00176751" w:rsidDel="00F60D06">
            <w:delText xml:space="preserve">Distributed Restart </w:delText>
          </w:r>
        </w:del>
      </w:ins>
      <w:ins w:id="358" w:author="Mike Kay" w:date="2022-10-24T18:25:00Z">
        <w:del w:id="359" w:author="Antony Johnson" w:date="2022-11-01T12:45:00Z">
          <w:r w:rsidRPr="009A1BBC" w:rsidDel="00F60D06">
            <w:delText xml:space="preserve">Project </w:delText>
          </w:r>
        </w:del>
      </w:ins>
      <w:ins w:id="360" w:author="Graham, Garth" w:date="2022-10-25T17:28:00Z">
        <w:del w:id="361" w:author="Antony Johnson" w:date="2022-11-01T12:45:00Z">
          <w:r w:rsidR="00176751" w:rsidDel="00F60D06">
            <w:delText xml:space="preserve">conclusions was that </w:delText>
          </w:r>
        </w:del>
      </w:ins>
      <w:ins w:id="362" w:author="Mike Kay" w:date="2022-10-24T18:25:00Z">
        <w:del w:id="363" w:author="Antony Johnson" w:date="2022-11-01T12:45:00Z">
          <w:r w:rsidRPr="009A1BBC" w:rsidDel="00F60D06">
            <w:delText xml:space="preserve">believes it is appropriate to put the key requirements into the Distribution Code for the </w:delText>
          </w:r>
          <w:r w:rsidDel="00F60D06">
            <w:delText>r</w:delText>
          </w:r>
          <w:r w:rsidRPr="009A1BBC" w:rsidDel="00F60D06">
            <w:delText xml:space="preserve">estoration </w:delText>
          </w:r>
          <w:r w:rsidDel="00F60D06">
            <w:delText>s</w:delText>
          </w:r>
          <w:r w:rsidRPr="009A1BBC" w:rsidDel="00F60D06">
            <w:delText xml:space="preserve">ervice provider to conform to.  Although contractually the </w:delText>
          </w:r>
          <w:r w:rsidDel="00F60D06">
            <w:delText>r</w:delText>
          </w:r>
          <w:r w:rsidRPr="009A1BBC" w:rsidDel="00F60D06">
            <w:delText xml:space="preserve">estoration </w:delText>
          </w:r>
          <w:r w:rsidDel="00F60D06">
            <w:delText>s</w:delText>
          </w:r>
          <w:r w:rsidRPr="009A1BBC" w:rsidDel="00F60D06">
            <w:delText xml:space="preserve">ervice </w:delText>
          </w:r>
          <w:r w:rsidDel="00F60D06">
            <w:delText>p</w:delText>
          </w:r>
          <w:r w:rsidRPr="009A1BBC" w:rsidDel="00F60D06">
            <w:delText xml:space="preserve">roviders can and should be bound to the Grid Code, it is not straightforward to apply Grid Code drafting to embedded parties, not least because the context of the drafting is subtly different and, for example, some of the key definitions are necessarily different.  Hence it might be appropriate to assign a contractual hierarchy such that the requirements of the Distribution Code have primacy for </w:delText>
          </w:r>
          <w:r w:rsidDel="00F60D06">
            <w:delText>r</w:delText>
          </w:r>
          <w:r w:rsidRPr="009A1BBC" w:rsidDel="00F60D06">
            <w:delText xml:space="preserve">estoration </w:delText>
          </w:r>
          <w:r w:rsidDel="00F60D06">
            <w:delText>s</w:delText>
          </w:r>
          <w:r w:rsidRPr="009A1BBC" w:rsidDel="00F60D06">
            <w:delText xml:space="preserve">ervice </w:delText>
          </w:r>
          <w:r w:rsidDel="00F60D06">
            <w:delText>p</w:delText>
          </w:r>
          <w:r w:rsidRPr="009A1BBC" w:rsidDel="00F60D06">
            <w:delText>roviders, followed by the tripartite contract and then the Grid Code</w:delText>
          </w:r>
        </w:del>
        <w:r w:rsidRPr="009A1BBC">
          <w:t xml:space="preserve">.  </w:t>
        </w:r>
      </w:ins>
      <w:commentRangeEnd w:id="343"/>
      <w:r w:rsidR="00F60D06">
        <w:rPr>
          <w:rStyle w:val="CommentReference"/>
        </w:rPr>
        <w:commentReference w:id="343"/>
      </w:r>
      <w:proofErr w:type="gramStart"/>
      <w:ins w:id="364" w:author="Mike Kay" w:date="2022-10-24T18:29:00Z">
        <w:r w:rsidR="00BB73BA">
          <w:t>S</w:t>
        </w:r>
      </w:ins>
      <w:ins w:id="365" w:author="Mike Kay" w:date="2022-10-24T18:25:00Z">
        <w:r w:rsidRPr="009A1BBC">
          <w:t>takeholders</w:t>
        </w:r>
        <w:proofErr w:type="gramEnd"/>
        <w:r w:rsidRPr="009A1BBC">
          <w:t xml:space="preserve"> views on the design of the contractual arrangements and the relationship with the codes will be welcome.  </w:t>
        </w:r>
      </w:ins>
    </w:p>
    <w:p w14:paraId="4FAE4491" w14:textId="4E19EDF0" w:rsidR="001D38B7" w:rsidRDefault="001D38B7" w:rsidP="001D38B7">
      <w:pPr>
        <w:jc w:val="both"/>
        <w:rPr>
          <w:ins w:id="366" w:author="Mike Kay" w:date="2022-10-24T18:25:00Z"/>
        </w:rPr>
      </w:pPr>
      <w:commentRangeStart w:id="367"/>
      <w:ins w:id="368" w:author="Mike Kay" w:date="2022-10-24T18:25:00Z">
        <w:r>
          <w:t xml:space="preserve">Sample contracts for anchor generators and top up services are included in Annex </w:t>
        </w:r>
      </w:ins>
      <w:ins w:id="369" w:author="Mike Kay" w:date="2022-10-24T18:30:00Z">
        <w:r w:rsidR="00641651">
          <w:t>X</w:t>
        </w:r>
      </w:ins>
      <w:ins w:id="370" w:author="Mike Kay" w:date="2022-10-24T18:25:00Z">
        <w:r>
          <w:t xml:space="preserve"> and views on these contracts is sought through one of the consultation questions.</w:t>
        </w:r>
      </w:ins>
    </w:p>
    <w:commentRangeEnd w:id="367"/>
    <w:p w14:paraId="3A5822D8" w14:textId="77777777" w:rsidR="00FC6D12" w:rsidRDefault="009D4E48" w:rsidP="00977478">
      <w:pPr>
        <w:spacing w:line="240" w:lineRule="auto"/>
        <w:jc w:val="both"/>
        <w:textAlignment w:val="baseline"/>
        <w:rPr>
          <w:ins w:id="371" w:author="Mike Kay" w:date="2022-10-24T18:25:00Z"/>
        </w:rPr>
      </w:pPr>
      <w:r>
        <w:rPr>
          <w:rStyle w:val="CommentReference"/>
          <w:rFonts w:ascii="Arial" w:eastAsia="Times New Roman" w:hAnsi="Arial" w:cs="Times New Roman"/>
          <w:lang w:eastAsia="en-GB"/>
        </w:rPr>
        <w:commentReference w:id="367"/>
      </w:r>
    </w:p>
    <w:p w14:paraId="4734F7EC" w14:textId="2B24AB46" w:rsidR="00977478" w:rsidRPr="006A7545" w:rsidRDefault="00977478" w:rsidP="00977478">
      <w:pPr>
        <w:rPr>
          <w:ins w:id="372" w:author="Alastair Frew" w:date="2022-10-24T14:19:00Z"/>
          <w:b/>
          <w:bCs/>
        </w:rPr>
      </w:pPr>
      <w:ins w:id="373" w:author="Alastair Frew" w:date="2022-10-24T14:19:00Z">
        <w:r w:rsidRPr="009E320A">
          <w:rPr>
            <w:b/>
            <w:bCs/>
          </w:rPr>
          <w:t>Effe</w:t>
        </w:r>
        <w:r>
          <w:rPr>
            <w:b/>
            <w:bCs/>
          </w:rPr>
          <w:t xml:space="preserve">cts of this Proposed Modification on </w:t>
        </w:r>
        <w:r w:rsidRPr="006A7545">
          <w:rPr>
            <w:b/>
            <w:bCs/>
          </w:rPr>
          <w:t>Generator</w:t>
        </w:r>
        <w:r>
          <w:rPr>
            <w:b/>
            <w:bCs/>
          </w:rPr>
          <w:t>s</w:t>
        </w:r>
      </w:ins>
      <w:ins w:id="374" w:author="Graham, Garth" w:date="2022-10-25T17:59:00Z">
        <w:r w:rsidR="00AE2708">
          <w:rPr>
            <w:b/>
            <w:bCs/>
          </w:rPr>
          <w:t xml:space="preserve">, </w:t>
        </w:r>
        <w:proofErr w:type="gramStart"/>
        <w:r w:rsidR="00AE2708">
          <w:rPr>
            <w:b/>
            <w:bCs/>
          </w:rPr>
          <w:t>Storage</w:t>
        </w:r>
        <w:proofErr w:type="gramEnd"/>
        <w:r w:rsidR="00AE2708">
          <w:rPr>
            <w:b/>
            <w:bCs/>
          </w:rPr>
          <w:t xml:space="preserve"> and </w:t>
        </w:r>
        <w:commentRangeStart w:id="375"/>
        <w:r w:rsidR="00AE2708">
          <w:rPr>
            <w:b/>
            <w:bCs/>
          </w:rPr>
          <w:t>Interconnectors</w:t>
        </w:r>
      </w:ins>
      <w:commentRangeEnd w:id="375"/>
      <w:r w:rsidR="00CE2809">
        <w:rPr>
          <w:rStyle w:val="CommentReference"/>
          <w:rFonts w:ascii="Arial" w:eastAsia="Times New Roman" w:hAnsi="Arial" w:cs="Times New Roman"/>
          <w:lang w:eastAsia="en-GB"/>
        </w:rPr>
        <w:commentReference w:id="375"/>
      </w:r>
    </w:p>
    <w:p w14:paraId="5617F2CC" w14:textId="1F8E6F2C" w:rsidR="00977478" w:rsidRDefault="00977478" w:rsidP="00977478">
      <w:pPr>
        <w:rPr>
          <w:ins w:id="376" w:author="Alastair Frew" w:date="2022-10-24T14:19:00Z"/>
        </w:rPr>
      </w:pPr>
      <w:ins w:id="377" w:author="Alastair Frew" w:date="2022-10-24T14:19:00Z">
        <w:r>
          <w:t xml:space="preserve">There are </w:t>
        </w:r>
        <w:proofErr w:type="gramStart"/>
        <w:r>
          <w:t>a number of</w:t>
        </w:r>
        <w:proofErr w:type="gramEnd"/>
        <w:r>
          <w:t xml:space="preserve"> areas of this proposed modification which will affect both existing and new generators who are either </w:t>
        </w:r>
      </w:ins>
      <w:ins w:id="378" w:author="Graham, Garth" w:date="2022-10-25T17:33:00Z">
        <w:r w:rsidR="003B6504">
          <w:t xml:space="preserve">going to be </w:t>
        </w:r>
      </w:ins>
      <w:ins w:id="379" w:author="Alastair Frew" w:date="2022-10-24T14:19:00Z">
        <w:r>
          <w:t xml:space="preserve">just providing </w:t>
        </w:r>
      </w:ins>
      <w:ins w:id="380" w:author="Graham, Garth" w:date="2022-10-25T17:33:00Z">
        <w:r w:rsidR="003B6504">
          <w:t xml:space="preserve">the proposed new </w:t>
        </w:r>
      </w:ins>
      <w:ins w:id="381" w:author="Alastair Frew" w:date="2022-10-24T14:19:00Z">
        <w:r>
          <w:t>mandatory requirements, or others who are providing additional commercial services</w:t>
        </w:r>
      </w:ins>
      <w:ins w:id="382" w:author="Graham, Garth" w:date="2022-10-25T17:34:00Z">
        <w:r w:rsidR="003B6504">
          <w:t xml:space="preserve"> via a contract with the ESO</w:t>
        </w:r>
        <w:r w:rsidR="000B11B5">
          <w:t xml:space="preserve"> (awarded via a tendering process)</w:t>
        </w:r>
      </w:ins>
      <w:ins w:id="383" w:author="Alastair Frew" w:date="2022-10-24T14:19:00Z">
        <w:r>
          <w:t>. The proposed changes are as follows</w:t>
        </w:r>
      </w:ins>
      <w:ins w:id="384" w:author="Graham, Garth" w:date="2022-10-25T17:34:00Z">
        <w:r w:rsidR="003B6504">
          <w:t>:</w:t>
        </w:r>
      </w:ins>
      <w:ins w:id="385" w:author="Alastair Frew" w:date="2022-10-24T14:19:00Z">
        <w:r>
          <w:t xml:space="preserve"> </w:t>
        </w:r>
      </w:ins>
    </w:p>
    <w:p w14:paraId="6FCA62AF" w14:textId="77777777" w:rsidR="00977478" w:rsidRDefault="00977478" w:rsidP="00977478">
      <w:pPr>
        <w:rPr>
          <w:ins w:id="386" w:author="Alastair Frew" w:date="2022-10-24T14:21:00Z"/>
          <w:b/>
          <w:bCs/>
        </w:rPr>
      </w:pPr>
    </w:p>
    <w:p w14:paraId="4238C6F7" w14:textId="61891DFA" w:rsidR="00977478" w:rsidRPr="006A7545" w:rsidRDefault="00977478">
      <w:pPr>
        <w:ind w:firstLine="360"/>
        <w:rPr>
          <w:ins w:id="387" w:author="Alastair Frew" w:date="2022-10-24T14:19:00Z"/>
          <w:b/>
          <w:bCs/>
        </w:rPr>
        <w:pPrChange w:id="388" w:author="Alastair Frew" w:date="2022-10-24T14:21:00Z">
          <w:pPr/>
        </w:pPrChange>
      </w:pPr>
      <w:ins w:id="389" w:author="Alastair Frew" w:date="2022-10-24T14:19:00Z">
        <w:r w:rsidRPr="006A7545">
          <w:rPr>
            <w:b/>
            <w:bCs/>
          </w:rPr>
          <w:t>Generators</w:t>
        </w:r>
      </w:ins>
      <w:ins w:id="390" w:author="Graham, Garth" w:date="2022-10-25T17:58:00Z">
        <w:r w:rsidR="00AE2708">
          <w:rPr>
            <w:b/>
            <w:bCs/>
          </w:rPr>
          <w:t xml:space="preserve">, </w:t>
        </w:r>
      </w:ins>
      <w:proofErr w:type="gramStart"/>
      <w:ins w:id="391" w:author="Graham, Garth" w:date="2022-10-25T17:59:00Z">
        <w:r w:rsidR="00AE2708">
          <w:rPr>
            <w:b/>
            <w:bCs/>
          </w:rPr>
          <w:t>Storage</w:t>
        </w:r>
        <w:proofErr w:type="gramEnd"/>
        <w:r w:rsidR="00AE2708">
          <w:rPr>
            <w:b/>
            <w:bCs/>
          </w:rPr>
          <w:t xml:space="preserve"> and Interconnectors</w:t>
        </w:r>
      </w:ins>
      <w:ins w:id="392" w:author="Alastair Frew" w:date="2022-10-24T14:19:00Z">
        <w:r w:rsidRPr="006A7545">
          <w:rPr>
            <w:b/>
            <w:bCs/>
          </w:rPr>
          <w:t xml:space="preserve"> only providing Mandatory Services</w:t>
        </w:r>
      </w:ins>
    </w:p>
    <w:p w14:paraId="1735C115" w14:textId="71CB33C7" w:rsidR="00977478" w:rsidRDefault="00977478">
      <w:pPr>
        <w:ind w:left="360"/>
        <w:rPr>
          <w:ins w:id="393" w:author="Alastair Frew" w:date="2022-10-24T14:19:00Z"/>
        </w:rPr>
        <w:pPrChange w:id="394" w:author="Alastair Frew" w:date="2022-10-24T14:19:00Z">
          <w:pPr/>
        </w:pPrChange>
      </w:pPr>
      <w:ins w:id="395" w:author="Alastair Frew" w:date="2022-10-24T14:19:00Z">
        <w:r>
          <w:t>This section applies to all new and existing generators</w:t>
        </w:r>
      </w:ins>
      <w:ins w:id="396" w:author="Graham, Garth" w:date="2022-10-25T17:58:00Z">
        <w:r w:rsidR="00AE2708">
          <w:t xml:space="preserve">, </w:t>
        </w:r>
      </w:ins>
      <w:ins w:id="397" w:author="Graham, Garth" w:date="2022-10-25T17:59:00Z">
        <w:r w:rsidR="00AE2708">
          <w:t>storage</w:t>
        </w:r>
      </w:ins>
      <w:ins w:id="398" w:author="Graham, Garth" w:date="2022-10-25T17:58:00Z">
        <w:r w:rsidR="00AE2708">
          <w:t xml:space="preserve"> and interconnectors</w:t>
        </w:r>
      </w:ins>
      <w:ins w:id="399" w:author="Alastair Frew" w:date="2022-10-24T14:19:00Z">
        <w:r>
          <w:t xml:space="preserve"> who are transmission connected or large embedded. It is proposed</w:t>
        </w:r>
      </w:ins>
      <w:ins w:id="400" w:author="Graham, Garth" w:date="2022-10-25T17:39:00Z">
        <w:r w:rsidR="007335AA">
          <w:t xml:space="preserve"> by the ES</w:t>
        </w:r>
      </w:ins>
      <w:ins w:id="401" w:author="Graham, Garth" w:date="2022-10-25T17:40:00Z">
        <w:r w:rsidR="007335AA">
          <w:t xml:space="preserve">O with </w:t>
        </w:r>
      </w:ins>
      <w:ins w:id="402" w:author="Antony Johnson" w:date="2022-11-01T14:36:00Z">
        <w:r w:rsidR="00F9290E">
          <w:t xml:space="preserve">the </w:t>
        </w:r>
      </w:ins>
      <w:ins w:id="403" w:author="Graham, Garth" w:date="2022-10-25T17:40:00Z">
        <w:r w:rsidR="007335AA">
          <w:t>GC0156 Original</w:t>
        </w:r>
      </w:ins>
      <w:ins w:id="404" w:author="Alastair Frew" w:date="2022-10-24T14:19:00Z">
        <w:r>
          <w:t xml:space="preserve"> that all </w:t>
        </w:r>
      </w:ins>
      <w:ins w:id="405" w:author="Graham, Garth" w:date="2022-10-25T17:34:00Z">
        <w:r w:rsidR="000B11B5">
          <w:t>these</w:t>
        </w:r>
      </w:ins>
      <w:ins w:id="406" w:author="Graham, Garth" w:date="2022-10-25T17:59:00Z">
        <w:r w:rsidR="00AE2708">
          <w:t xml:space="preserve"> connected assets </w:t>
        </w:r>
      </w:ins>
      <w:ins w:id="407" w:author="Alastair Frew" w:date="2022-10-24T14:19:00Z">
        <w:del w:id="408" w:author="Graham, Garth" w:date="2022-10-25T17:59:00Z">
          <w:r w:rsidDel="00AE2708">
            <w:delText>generators</w:delText>
          </w:r>
        </w:del>
        <w:r>
          <w:t xml:space="preserve"> </w:t>
        </w:r>
        <w:proofErr w:type="gramStart"/>
        <w:r>
          <w:t>shall:-</w:t>
        </w:r>
        <w:proofErr w:type="gramEnd"/>
      </w:ins>
    </w:p>
    <w:p w14:paraId="043D03D2" w14:textId="25016612" w:rsidR="00977478" w:rsidRDefault="00977478" w:rsidP="00977478">
      <w:pPr>
        <w:pStyle w:val="ListParagraph"/>
        <w:numPr>
          <w:ilvl w:val="0"/>
          <w:numId w:val="38"/>
        </w:numPr>
        <w:spacing w:before="0" w:after="160" w:line="259" w:lineRule="auto"/>
        <w:rPr>
          <w:ins w:id="409" w:author="Alastair Frew" w:date="2022-10-24T14:19:00Z"/>
        </w:rPr>
      </w:pPr>
      <w:ins w:id="410" w:author="Alastair Frew" w:date="2022-10-24T14:19:00Z">
        <w:r>
          <w:t xml:space="preserve">Ensure that all communications equipment </w:t>
        </w:r>
      </w:ins>
      <w:ins w:id="411" w:author="Graham, Garth" w:date="2022-10-25T17:34:00Z">
        <w:r w:rsidR="000B11B5">
          <w:t>within their site</w:t>
        </w:r>
      </w:ins>
      <w:ins w:id="412" w:author="Graham, Garth" w:date="2022-10-25T17:35:00Z">
        <w:r w:rsidR="000B11B5">
          <w:t xml:space="preserve"> </w:t>
        </w:r>
      </w:ins>
      <w:ins w:id="413" w:author="Alastair Frew" w:date="2022-10-24T14:19:00Z">
        <w:r>
          <w:t xml:space="preserve">connected to the ESO commination’s system </w:t>
        </w:r>
      </w:ins>
      <w:ins w:id="414" w:author="Graham, Garth" w:date="2022-10-25T17:35:00Z">
        <w:r w:rsidR="00E17D36">
          <w:t>(</w:t>
        </w:r>
        <w:proofErr w:type="gramStart"/>
        <w:r w:rsidR="00E17D36">
          <w:t>i.e.</w:t>
        </w:r>
        <w:proofErr w:type="gramEnd"/>
        <w:r w:rsidR="00E17D36">
          <w:t xml:space="preserve"> Control Telephony) </w:t>
        </w:r>
      </w:ins>
      <w:ins w:id="415" w:author="Alastair Frew" w:date="2022-10-24T14:19:00Z">
        <w:r>
          <w:t xml:space="preserve">shall continue to operate </w:t>
        </w:r>
      </w:ins>
      <w:ins w:id="416" w:author="Graham, Garth" w:date="2022-10-25T17:35:00Z">
        <w:r w:rsidR="00E17D36">
          <w:t xml:space="preserve">within the site </w:t>
        </w:r>
      </w:ins>
      <w:ins w:id="417" w:author="Alastair Frew" w:date="2022-10-24T14:19:00Z">
        <w:r>
          <w:t xml:space="preserve">for a minimum of 72 hours after the failure of all external </w:t>
        </w:r>
        <w:del w:id="418" w:author="Graham, Garth" w:date="2022-10-25T17:35:00Z">
          <w:r w:rsidDel="00E17D36">
            <w:delText xml:space="preserve">ESI </w:delText>
          </w:r>
        </w:del>
        <w:r>
          <w:t xml:space="preserve">electricity supplies to the site. </w:t>
        </w:r>
      </w:ins>
    </w:p>
    <w:p w14:paraId="33C843D1" w14:textId="53E68A6E" w:rsidR="00977478" w:rsidRDefault="00977478" w:rsidP="00977478">
      <w:pPr>
        <w:pStyle w:val="ListParagraph"/>
        <w:numPr>
          <w:ilvl w:val="0"/>
          <w:numId w:val="38"/>
        </w:numPr>
        <w:spacing w:before="0" w:after="160" w:line="259" w:lineRule="auto"/>
        <w:rPr>
          <w:ins w:id="419" w:author="Alastair Frew" w:date="2022-10-24T14:19:00Z"/>
        </w:rPr>
      </w:pPr>
      <w:ins w:id="420" w:author="Alastair Frew" w:date="2022-10-24T14:19:00Z">
        <w:r>
          <w:t xml:space="preserve">Ensure that on the failure of all external </w:t>
        </w:r>
        <w:del w:id="421" w:author="Graham, Garth" w:date="2022-10-25T17:38:00Z">
          <w:r w:rsidDel="00083B58">
            <w:delText xml:space="preserve">ESI </w:delText>
          </w:r>
        </w:del>
        <w:r>
          <w:t xml:space="preserve">electricity supplies to the site all equipment on the site shall shutdown safely and be maintained in a condition such that when external </w:t>
        </w:r>
        <w:del w:id="422" w:author="Graham, Garth" w:date="2022-10-25T17:38:00Z">
          <w:r w:rsidDel="00083B58">
            <w:delText xml:space="preserve">ESI </w:delText>
          </w:r>
        </w:del>
        <w:r>
          <w:t xml:space="preserve">electricity supplies are reconnected, if a start instruction is received from the ESO, the </w:t>
        </w:r>
        <w:del w:id="423" w:author="Graham, Garth" w:date="2022-10-25T18:00:00Z">
          <w:r w:rsidDel="00AE2708">
            <w:delText>generating unit</w:delText>
          </w:r>
        </w:del>
      </w:ins>
      <w:ins w:id="424" w:author="Graham, Garth" w:date="2022-10-25T18:00:00Z">
        <w:r w:rsidR="00AE2708">
          <w:t>asset</w:t>
        </w:r>
      </w:ins>
      <w:ins w:id="425" w:author="Alastair Frew" w:date="2022-10-24T14:19:00Z">
        <w:r>
          <w:t xml:space="preserve"> shall synchronise and load up </w:t>
        </w:r>
      </w:ins>
      <w:ins w:id="426" w:author="Antony Johnson" w:date="2022-11-01T14:36:00Z">
        <w:r w:rsidR="001C39D9">
          <w:t>typically</w:t>
        </w:r>
      </w:ins>
      <w:ins w:id="427" w:author="Antony Johnson" w:date="2022-11-01T14:37:00Z">
        <w:r w:rsidR="001C39D9">
          <w:t xml:space="preserve"> as</w:t>
        </w:r>
      </w:ins>
      <w:ins w:id="428" w:author="Alastair Frew" w:date="2022-10-24T14:19:00Z">
        <w:del w:id="429" w:author="Antony Johnson" w:date="2022-11-01T14:36:00Z">
          <w:r w:rsidDel="001C39D9">
            <w:delText>a</w:delText>
          </w:r>
          <w:r w:rsidDel="000F2F5F">
            <w:delText>nd</w:delText>
          </w:r>
        </w:del>
        <w:r>
          <w:t xml:space="preserve"> per its cold start dynamic parameters. For the avoidance of doubt the generating site</w:t>
        </w:r>
      </w:ins>
      <w:ins w:id="430" w:author="Graham, Garth" w:date="2022-10-25T18:00:00Z">
        <w:r w:rsidR="00AE2708">
          <w:t xml:space="preserve"> or storage site</w:t>
        </w:r>
      </w:ins>
      <w:ins w:id="431" w:author="Graham, Garth" w:date="2022-10-25T17:58:00Z">
        <w:r w:rsidR="00C43FFA">
          <w:t xml:space="preserve"> or interconnector site</w:t>
        </w:r>
      </w:ins>
      <w:ins w:id="432" w:author="Alastair Frew" w:date="2022-10-24T14:19:00Z">
        <w:r>
          <w:t xml:space="preserve"> needs to either have or be capable of mobilising all required personnel and resources to site within the required timescales whilst all external </w:t>
        </w:r>
        <w:del w:id="433" w:author="Graham, Garth" w:date="2022-10-25T17:38:00Z">
          <w:r w:rsidDel="00083B58">
            <w:delText xml:space="preserve">ESI </w:delText>
          </w:r>
        </w:del>
        <w:r>
          <w:t xml:space="preserve">electricity supplies are dead. This capability to start must be maintained for a period of at least 72 hours from the failure of the external </w:t>
        </w:r>
        <w:del w:id="434" w:author="Graham, Garth" w:date="2022-10-25T17:38:00Z">
          <w:r w:rsidDel="00083B58">
            <w:delText xml:space="preserve">ESI </w:delText>
          </w:r>
        </w:del>
        <w:r>
          <w:t>electricity supplies.</w:t>
        </w:r>
        <w:r w:rsidRPr="005D4C8D">
          <w:t xml:space="preserve"> </w:t>
        </w:r>
        <w:r>
          <w:t xml:space="preserve">This capability to start must be maintained for a period of at least 72 hours from the failure of the external </w:t>
        </w:r>
        <w:del w:id="435" w:author="Graham, Garth" w:date="2022-10-25T17:40:00Z">
          <w:r w:rsidDel="000A74BD">
            <w:delText xml:space="preserve">ESI </w:delText>
          </w:r>
        </w:del>
        <w:r>
          <w:t xml:space="preserve">electricity supplies. Also the cold start dynamic parameters are those which have been submitted in the week 24 schedule 2 data for a shutdown period of greater than 48 hours (note these parameters shall apply even if the shutdown period is less than 48 hours if the site was de-energised from all external </w:t>
        </w:r>
        <w:del w:id="436" w:author="Graham, Garth" w:date="2022-10-25T17:40:00Z">
          <w:r w:rsidDel="000A74BD">
            <w:delText xml:space="preserve">ESI </w:delText>
          </w:r>
        </w:del>
      </w:ins>
      <w:ins w:id="437" w:author="Graham, Garth" w:date="2022-10-25T17:40:00Z">
        <w:r w:rsidR="00C156DE">
          <w:t xml:space="preserve">electricity </w:t>
        </w:r>
      </w:ins>
      <w:ins w:id="438" w:author="Alastair Frew" w:date="2022-10-24T14:19:00Z">
        <w:r>
          <w:t xml:space="preserve">supplies and the times shall apply from the time </w:t>
        </w:r>
      </w:ins>
      <w:ins w:id="439" w:author="Graham, Garth" w:date="2022-10-25T17:41:00Z">
        <w:r w:rsidR="00C156DE">
          <w:t>supplies of electricity</w:t>
        </w:r>
      </w:ins>
      <w:ins w:id="440" w:author="Alastair Frew" w:date="2022-10-24T14:19:00Z">
        <w:del w:id="441" w:author="Graham, Garth" w:date="2022-10-25T17:41:00Z">
          <w:r w:rsidDel="00C156DE">
            <w:delText>site supplies</w:delText>
          </w:r>
        </w:del>
        <w:r>
          <w:t xml:space="preserve"> were restored</w:t>
        </w:r>
      </w:ins>
      <w:ins w:id="442" w:author="Graham, Garth" w:date="2022-10-25T17:41:00Z">
        <w:r w:rsidR="00C156DE">
          <w:t xml:space="preserve"> to the site</w:t>
        </w:r>
      </w:ins>
      <w:ins w:id="443" w:author="Alastair Frew" w:date="2022-10-24T14:19:00Z">
        <w:r>
          <w:t xml:space="preserve">).    </w:t>
        </w:r>
      </w:ins>
    </w:p>
    <w:p w14:paraId="24DE6911" w14:textId="2AD0678E" w:rsidR="00977478" w:rsidRDefault="00977478" w:rsidP="00977478">
      <w:pPr>
        <w:pStyle w:val="ListParagraph"/>
        <w:numPr>
          <w:ilvl w:val="0"/>
          <w:numId w:val="38"/>
        </w:numPr>
        <w:spacing w:before="0" w:after="160" w:line="259" w:lineRule="auto"/>
        <w:rPr>
          <w:ins w:id="444" w:author="Graham, Garth" w:date="2022-10-25T18:11:00Z"/>
        </w:rPr>
      </w:pPr>
      <w:ins w:id="445" w:author="Alastair Frew" w:date="2022-10-24T14:19:00Z">
        <w:r>
          <w:t xml:space="preserve">Ensure that their control systems have governors or equivalent which </w:t>
        </w:r>
        <w:proofErr w:type="gramStart"/>
        <w:r>
          <w:t>are capable of operating</w:t>
        </w:r>
        <w:proofErr w:type="gramEnd"/>
        <w:r>
          <w:t xml:space="preserve"> in an island mode</w:t>
        </w:r>
      </w:ins>
      <w:ins w:id="446" w:author="Antony Johnson" w:date="2022-11-01T14:39:00Z">
        <w:r w:rsidR="00723239">
          <w:t>.  The mode of Governor control should be selecta</w:t>
        </w:r>
        <w:r w:rsidR="00AA6333">
          <w:t xml:space="preserve">ble so that either </w:t>
        </w:r>
      </w:ins>
      <w:ins w:id="447" w:author="Alastair Frew" w:date="2022-10-24T14:19:00Z">
        <w:del w:id="448" w:author="Antony Johnson" w:date="2022-11-01T14:39:00Z">
          <w:r w:rsidDel="00AA6333">
            <w:delText xml:space="preserve"> such as </w:delText>
          </w:r>
        </w:del>
        <w:r>
          <w:t xml:space="preserve">speed </w:t>
        </w:r>
      </w:ins>
      <w:ins w:id="449" w:author="Antony Johnson" w:date="2022-11-01T14:39:00Z">
        <w:r w:rsidR="00AA6333">
          <w:t xml:space="preserve">control or load control </w:t>
        </w:r>
      </w:ins>
      <w:ins w:id="450" w:author="Antony Johnson" w:date="2022-11-01T14:40:00Z">
        <w:r w:rsidR="0002725F">
          <w:t>or an alternative can be used to ensure stable conditions during island mode operation.</w:t>
        </w:r>
      </w:ins>
      <w:ins w:id="451" w:author="Alastair Frew" w:date="2022-10-24T14:19:00Z">
        <w:del w:id="452" w:author="Antony Johnson" w:date="2022-11-01T14:39:00Z">
          <w:r w:rsidDel="00AA6333">
            <w:delText>control go</w:delText>
          </w:r>
        </w:del>
        <w:del w:id="453" w:author="Antony Johnson" w:date="2022-11-01T14:40:00Z">
          <w:r w:rsidDel="00AA6333">
            <w:delText>verning as load control will not work due to the</w:delText>
          </w:r>
          <w:r w:rsidDel="00F9099B">
            <w:delText xml:space="preserve"> island being demand dominated</w:delText>
          </w:r>
        </w:del>
        <w:r>
          <w:t xml:space="preserve">. This does not only mean the equipment </w:t>
        </w:r>
        <w:proofErr w:type="gramStart"/>
        <w:r>
          <w:t>is capable of working</w:t>
        </w:r>
        <w:proofErr w:type="gramEnd"/>
        <w:r>
          <w:t xml:space="preserve"> in this mode also these operating modes are interfaced into the main control point controls and staff are familiar with these requirements.  </w:t>
        </w:r>
      </w:ins>
    </w:p>
    <w:p w14:paraId="4B3DF050" w14:textId="08B87270" w:rsidR="000E5A0B" w:rsidRDefault="009B210F" w:rsidP="009B210F">
      <w:pPr>
        <w:spacing w:after="160"/>
        <w:ind w:left="360"/>
        <w:rPr>
          <w:ins w:id="454" w:author="Graham, Garth" w:date="2022-10-25T18:15:00Z"/>
        </w:rPr>
      </w:pPr>
      <w:ins w:id="455" w:author="Graham, Garth" w:date="2022-10-25T18:11:00Z">
        <w:r>
          <w:t xml:space="preserve">A </w:t>
        </w:r>
      </w:ins>
      <w:ins w:id="456" w:author="Graham, Garth" w:date="2022-10-25T18:14:00Z">
        <w:r w:rsidR="005D2D98">
          <w:t>W</w:t>
        </w:r>
      </w:ins>
      <w:ins w:id="457" w:author="Graham, Garth" w:date="2022-10-25T18:11:00Z">
        <w:r>
          <w:t xml:space="preserve">orkgroup </w:t>
        </w:r>
      </w:ins>
      <w:ins w:id="458" w:author="Graham, Garth" w:date="2022-10-25T18:12:00Z">
        <w:r>
          <w:t xml:space="preserve">member examined these proposed new technical obligations </w:t>
        </w:r>
      </w:ins>
      <w:ins w:id="459" w:author="Graham, Garth" w:date="2022-10-25T18:14:00Z">
        <w:r w:rsidR="00E81567">
          <w:t>(set out above)</w:t>
        </w:r>
      </w:ins>
      <w:ins w:id="460" w:author="Graham, Garth" w:date="2022-10-25T18:15:00Z">
        <w:r w:rsidR="00E81567">
          <w:t xml:space="preserve"> </w:t>
        </w:r>
      </w:ins>
      <w:ins w:id="461" w:author="Graham, Garth" w:date="2022-10-25T18:12:00Z">
        <w:r>
          <w:t xml:space="preserve">concerning 72 hours resilience for existing </w:t>
        </w:r>
        <w:r w:rsidR="00906CD2">
          <w:t xml:space="preserve">assets </w:t>
        </w:r>
      </w:ins>
      <w:ins w:id="462" w:author="Graham, Garth" w:date="2022-10-25T18:19:00Z">
        <w:r w:rsidR="00911DA4">
          <w:t>(</w:t>
        </w:r>
      </w:ins>
      <w:ins w:id="463" w:author="Graham, Garth" w:date="2022-10-25T18:18:00Z">
        <w:r w:rsidR="00911DA4">
          <w:t xml:space="preserve">plus the communications </w:t>
        </w:r>
      </w:ins>
      <w:ins w:id="464" w:author="Graham, Garth" w:date="2022-10-25T18:19:00Z">
        <w:r w:rsidR="00911DA4">
          <w:t xml:space="preserve">on site) </w:t>
        </w:r>
      </w:ins>
      <w:ins w:id="465" w:author="Graham, Garth" w:date="2022-10-25T18:12:00Z">
        <w:r w:rsidR="00906CD2">
          <w:t xml:space="preserve">and noted that compared to the baseline situation today these proposed changes were materially different from a </w:t>
        </w:r>
      </w:ins>
      <w:ins w:id="466" w:author="Graham, Garth" w:date="2022-10-25T18:13:00Z">
        <w:r w:rsidR="00784103">
          <w:t xml:space="preserve">‘cold-start’ where </w:t>
        </w:r>
        <w:r w:rsidR="009B29A4">
          <w:t>external</w:t>
        </w:r>
        <w:r w:rsidR="00784103">
          <w:t xml:space="preserve"> electricity supplies are maintained to the site.  The</w:t>
        </w:r>
        <w:r w:rsidR="009B29A4">
          <w:t xml:space="preserve"> associated issues were explored in a paper, which was shared with the W</w:t>
        </w:r>
      </w:ins>
      <w:ins w:id="467" w:author="Graham, Garth" w:date="2022-10-25T18:14:00Z">
        <w:r w:rsidR="009B29A4">
          <w:t xml:space="preserve">orkgroup, that examined </w:t>
        </w:r>
        <w:r w:rsidR="005D2D98">
          <w:t xml:space="preserve">the situation where external electricity supplies are maintained (‘scenario 1’) and where they are </w:t>
        </w:r>
        <w:r w:rsidR="005D2D98" w:rsidRPr="00511845">
          <w:rPr>
            <w:u w:val="single"/>
            <w:rPrChange w:id="468" w:author="Graham, Garth" w:date="2022-10-25T18:19:00Z">
              <w:rPr/>
            </w:rPrChange>
          </w:rPr>
          <w:t xml:space="preserve">not </w:t>
        </w:r>
      </w:ins>
      <w:ins w:id="469" w:author="Graham, Garth" w:date="2022-10-25T18:19:00Z">
        <w:r w:rsidR="00511845">
          <w:t xml:space="preserve">maintained </w:t>
        </w:r>
      </w:ins>
      <w:ins w:id="470" w:author="Graham, Garth" w:date="2022-10-25T18:14:00Z">
        <w:r w:rsidR="005D2D98">
          <w:t>(‘scenario 2’)</w:t>
        </w:r>
      </w:ins>
      <w:ins w:id="471" w:author="Graham, Garth" w:date="2022-10-25T18:15:00Z">
        <w:r w:rsidR="00E81567">
          <w:t xml:space="preserve">. </w:t>
        </w:r>
      </w:ins>
      <w:ins w:id="472" w:author="Graham, Garth" w:date="2022-10-25T18:19:00Z">
        <w:r w:rsidR="00511845">
          <w:t xml:space="preserve"> </w:t>
        </w:r>
      </w:ins>
      <w:ins w:id="473" w:author="Graham, Garth" w:date="2022-10-25T18:15:00Z">
        <w:r w:rsidR="00E81567">
          <w:t xml:space="preserve">The paper can be found at </w:t>
        </w:r>
        <w:r w:rsidR="000E5A0B">
          <w:t>Appendix [</w:t>
        </w:r>
      </w:ins>
      <w:commentRangeStart w:id="474"/>
      <w:ins w:id="475" w:author="Graham, Garth" w:date="2022-10-25T18:18:00Z">
        <w:r w:rsidR="00373147" w:rsidRPr="001E2A9E">
          <w:rPr>
            <w:highlight w:val="yellow"/>
            <w:rPrChange w:id="476" w:author="Antony Johnson" w:date="2022-11-01T14:41:00Z">
              <w:rPr/>
            </w:rPrChange>
          </w:rPr>
          <w:t>X</w:t>
        </w:r>
      </w:ins>
      <w:commentRangeEnd w:id="474"/>
      <w:r w:rsidR="001E2A9E">
        <w:rPr>
          <w:rStyle w:val="CommentReference"/>
          <w:rFonts w:ascii="Arial" w:eastAsia="Times New Roman" w:hAnsi="Arial" w:cs="Times New Roman"/>
          <w:lang w:eastAsia="en-GB"/>
        </w:rPr>
        <w:commentReference w:id="474"/>
      </w:r>
      <w:ins w:id="477" w:author="Graham, Garth" w:date="2022-10-25T18:15:00Z">
        <w:r w:rsidR="000E5A0B">
          <w:t xml:space="preserve">] to this </w:t>
        </w:r>
        <w:commentRangeStart w:id="478"/>
        <w:r w:rsidR="000E5A0B">
          <w:t>consultation</w:t>
        </w:r>
      </w:ins>
      <w:commentRangeEnd w:id="478"/>
      <w:r w:rsidR="00CE2809">
        <w:rPr>
          <w:rStyle w:val="CommentReference"/>
          <w:rFonts w:ascii="Arial" w:eastAsia="Times New Roman" w:hAnsi="Arial" w:cs="Times New Roman"/>
          <w:lang w:eastAsia="en-GB"/>
        </w:rPr>
        <w:commentReference w:id="478"/>
      </w:r>
      <w:ins w:id="479" w:author="Graham, Garth" w:date="2022-10-25T18:15:00Z">
        <w:r w:rsidR="000E5A0B">
          <w:t xml:space="preserve">.  </w:t>
        </w:r>
      </w:ins>
    </w:p>
    <w:p w14:paraId="0F946DC0" w14:textId="368E72C2" w:rsidR="009B210F" w:rsidRDefault="000E5A0B">
      <w:pPr>
        <w:spacing w:after="160"/>
        <w:ind w:left="360"/>
        <w:rPr>
          <w:ins w:id="480" w:author="Alastair Frew" w:date="2022-10-24T14:19:00Z"/>
        </w:rPr>
        <w:pPrChange w:id="481" w:author="Graham, Garth" w:date="2022-10-25T18:11:00Z">
          <w:pPr>
            <w:pStyle w:val="ListParagraph"/>
            <w:numPr>
              <w:numId w:val="38"/>
            </w:numPr>
            <w:spacing w:before="0" w:after="160" w:line="259" w:lineRule="auto"/>
            <w:ind w:hanging="360"/>
          </w:pPr>
        </w:pPrChange>
      </w:pPr>
      <w:ins w:id="482" w:author="Graham, Garth" w:date="2022-10-25T18:15:00Z">
        <w:r>
          <w:t xml:space="preserve">The Workgroup </w:t>
        </w:r>
      </w:ins>
      <w:ins w:id="483" w:author="Graham, Garth" w:date="2022-10-25T18:16:00Z">
        <w:r>
          <w:t xml:space="preserve">would welcome views </w:t>
        </w:r>
      </w:ins>
      <w:ins w:id="484" w:author="Antony Johnson" w:date="2022-11-01T14:44:00Z">
        <w:r w:rsidR="00764663">
          <w:t xml:space="preserve">as to which of the above two scenarios for non-contracted assets </w:t>
        </w:r>
        <w:r w:rsidR="006D022F">
          <w:t>are the most realistic.</w:t>
        </w:r>
      </w:ins>
      <w:ins w:id="485" w:author="Graham, Garth" w:date="2022-10-25T18:16:00Z">
        <w:del w:id="486" w:author="Antony Johnson" w:date="2022-11-01T14:44:00Z">
          <w:r w:rsidDel="006D022F">
            <w:delText xml:space="preserve">from </w:delText>
          </w:r>
          <w:r w:rsidR="00C31F55" w:rsidDel="006D022F">
            <w:delText xml:space="preserve">stakeholders as to </w:delText>
          </w:r>
          <w:r w:rsidR="00EF44FF" w:rsidDel="006D022F">
            <w:delText>whether</w:delText>
          </w:r>
        </w:del>
      </w:ins>
      <w:ins w:id="487" w:author="Graham, Garth" w:date="2022-10-25T18:17:00Z">
        <w:del w:id="488" w:author="Antony Johnson" w:date="2022-11-01T14:44:00Z">
          <w:r w:rsidR="009A6162" w:rsidDel="006D022F">
            <w:delText xml:space="preserve"> the proposed approach</w:delText>
          </w:r>
        </w:del>
      </w:ins>
      <w:ins w:id="489" w:author="Graham, Garth" w:date="2022-10-25T18:20:00Z">
        <w:del w:id="490" w:author="Antony Johnson" w:date="2022-11-01T14:44:00Z">
          <w:r w:rsidR="00511845" w:rsidDel="006D022F">
            <w:delText>, for non-contracted assets,</w:delText>
          </w:r>
        </w:del>
      </w:ins>
      <w:ins w:id="491" w:author="Graham, Garth" w:date="2022-10-25T18:17:00Z">
        <w:del w:id="492" w:author="Antony Johnson" w:date="2022-11-01T14:44:00Z">
          <w:r w:rsidR="009A6162" w:rsidDel="006D022F">
            <w:delText xml:space="preserve"> with GC0156 </w:delText>
          </w:r>
          <w:r w:rsidR="00373147" w:rsidDel="006D022F">
            <w:delText>based a</w:delText>
          </w:r>
        </w:del>
      </w:ins>
      <w:ins w:id="493" w:author="Graham, Garth" w:date="2022-10-25T18:18:00Z">
        <w:del w:id="494" w:author="Antony Johnson" w:date="2022-11-01T14:44:00Z">
          <w:r w:rsidR="00373147" w:rsidDel="006D022F">
            <w:delText xml:space="preserve">round scenario 1 in the paper is realistic or if scenario 2 is more realistic. </w:delText>
          </w:r>
        </w:del>
      </w:ins>
      <w:ins w:id="495" w:author="Graham, Garth" w:date="2022-10-25T18:16:00Z">
        <w:r w:rsidR="00EF44FF">
          <w:t xml:space="preserve"> </w:t>
        </w:r>
      </w:ins>
    </w:p>
    <w:p w14:paraId="0371773D" w14:textId="77777777" w:rsidR="00977478" w:rsidRPr="006A7545" w:rsidRDefault="00977478">
      <w:pPr>
        <w:ind w:firstLine="360"/>
        <w:rPr>
          <w:ins w:id="496" w:author="Alastair Frew" w:date="2022-10-24T14:19:00Z"/>
          <w:b/>
          <w:bCs/>
        </w:rPr>
        <w:pPrChange w:id="497" w:author="Alastair Frew" w:date="2022-10-24T14:19:00Z">
          <w:pPr/>
        </w:pPrChange>
      </w:pPr>
      <w:commentRangeStart w:id="498"/>
      <w:ins w:id="499" w:author="Alastair Frew" w:date="2022-10-24T14:19:00Z">
        <w:r w:rsidRPr="006A7545">
          <w:rPr>
            <w:b/>
            <w:bCs/>
          </w:rPr>
          <w:t>Anchor Generator</w:t>
        </w:r>
        <w:r>
          <w:rPr>
            <w:b/>
            <w:bCs/>
          </w:rPr>
          <w:t>s</w:t>
        </w:r>
      </w:ins>
      <w:commentRangeEnd w:id="498"/>
      <w:ins w:id="500" w:author="Graham, Garth" w:date="2022-10-27T11:20:00Z">
        <w:r w:rsidR="004327C7">
          <w:rPr>
            <w:rStyle w:val="CommentReference"/>
            <w:rFonts w:ascii="Arial" w:eastAsia="Times New Roman" w:hAnsi="Arial" w:cs="Times New Roman"/>
            <w:lang w:eastAsia="en-GB"/>
          </w:rPr>
          <w:commentReference w:id="498"/>
        </w:r>
      </w:ins>
    </w:p>
    <w:p w14:paraId="32F80C45" w14:textId="30F91925" w:rsidR="00977478" w:rsidRDefault="00AA374C" w:rsidP="00977478">
      <w:pPr>
        <w:ind w:left="360"/>
        <w:rPr>
          <w:ins w:id="501" w:author="Alastair Frew" w:date="2022-10-24T14:20:00Z"/>
        </w:rPr>
      </w:pPr>
      <w:ins w:id="502" w:author="Mike Kay" w:date="2022-10-24T18:19:00Z">
        <w:r>
          <w:t xml:space="preserve">For existing Black Start </w:t>
        </w:r>
      </w:ins>
      <w:ins w:id="503" w:author="Graham, Garth" w:date="2022-10-25T18:05:00Z">
        <w:r w:rsidR="00347D38">
          <w:t>providers</w:t>
        </w:r>
      </w:ins>
      <w:ins w:id="504" w:author="Mike Kay" w:date="2022-10-24T18:19:00Z">
        <w:del w:id="505" w:author="Graham, Garth" w:date="2022-10-25T18:05:00Z">
          <w:r w:rsidDel="00347D38">
            <w:delText>Genera</w:delText>
          </w:r>
        </w:del>
      </w:ins>
      <w:ins w:id="506" w:author="Mike Kay" w:date="2022-10-24T18:20:00Z">
        <w:del w:id="507" w:author="Graham, Garth" w:date="2022-10-25T18:05:00Z">
          <w:r w:rsidDel="00347D38">
            <w:delText>tors</w:delText>
          </w:r>
        </w:del>
        <w:r>
          <w:t xml:space="preserve">, this is just a change of </w:t>
        </w:r>
        <w:del w:id="508" w:author="Graham, Garth" w:date="2022-10-25T17:42:00Z">
          <w:r w:rsidDel="004327C7">
            <w:delText>termino</w:delText>
          </w:r>
          <w:r w:rsidR="00CE4B76" w:rsidDel="004327C7">
            <w:delText>loty</w:delText>
          </w:r>
        </w:del>
      </w:ins>
      <w:ins w:id="509" w:author="Graham, Garth" w:date="2022-10-25T17:42:00Z">
        <w:r w:rsidR="004327C7">
          <w:t>terminology</w:t>
        </w:r>
      </w:ins>
      <w:ins w:id="510" w:author="Mike Kay" w:date="2022-10-24T18:20:00Z">
        <w:r w:rsidR="00CE4B76">
          <w:t xml:space="preserve">.  </w:t>
        </w:r>
      </w:ins>
      <w:ins w:id="511" w:author="Alastair Frew" w:date="2022-10-24T14:19:00Z">
        <w:del w:id="512" w:author="Mike Kay" w:date="2022-10-24T18:20:00Z">
          <w:r w:rsidR="00977478" w:rsidDel="00CE4B76">
            <w:delText>In essence the term Anchor Generator is really just what was pervious known as a Blackstart Generator, h</w:delText>
          </w:r>
        </w:del>
      </w:ins>
      <w:ins w:id="513" w:author="Mike Kay" w:date="2022-10-24T18:20:00Z">
        <w:r w:rsidR="00CE4B76">
          <w:t>H</w:t>
        </w:r>
      </w:ins>
      <w:ins w:id="514" w:author="Alastair Frew" w:date="2022-10-24T14:19:00Z">
        <w:r w:rsidR="00977478">
          <w:t xml:space="preserve">owever whereas the previous </w:t>
        </w:r>
        <w:proofErr w:type="spellStart"/>
        <w:r w:rsidR="00977478">
          <w:t>Blackstart</w:t>
        </w:r>
        <w:proofErr w:type="spellEnd"/>
        <w:r w:rsidR="00977478">
          <w:t xml:space="preserve"> Generator </w:t>
        </w:r>
        <w:del w:id="515" w:author="Antony Johnson" w:date="2022-11-01T14:45:00Z">
          <w:r w:rsidR="00977478" w:rsidDel="006D022F">
            <w:delText>only applied to transmission connected</w:delText>
          </w:r>
        </w:del>
      </w:ins>
      <w:ins w:id="516" w:author="Mike Kay" w:date="2022-10-24T18:20:00Z">
        <w:del w:id="517" w:author="Antony Johnson" w:date="2022-11-01T14:45:00Z">
          <w:r w:rsidR="00CE4B76" w:rsidDel="006D022F">
            <w:delText xml:space="preserve"> </w:delText>
          </w:r>
        </w:del>
      </w:ins>
      <w:ins w:id="518" w:author="Graham, Garth" w:date="2022-10-25T18:06:00Z">
        <w:del w:id="519" w:author="Antony Johnson" w:date="2022-11-01T14:45:00Z">
          <w:r w:rsidR="00347D38" w:rsidDel="006D022F">
            <w:delText>assets</w:delText>
          </w:r>
        </w:del>
      </w:ins>
      <w:ins w:id="520" w:author="Antony Johnson" w:date="2022-11-01T14:45:00Z">
        <w:r w:rsidR="006D022F">
          <w:t xml:space="preserve"> terminology</w:t>
        </w:r>
        <w:r w:rsidR="00247240">
          <w:t xml:space="preserve"> generally</w:t>
        </w:r>
      </w:ins>
      <w:ins w:id="521" w:author="Graham, Garth" w:date="2022-10-25T18:07:00Z">
        <w:del w:id="522" w:author="Antony Johnson" w:date="2022-11-01T14:45:00Z">
          <w:r w:rsidR="009532A0" w:rsidDel="006D022F">
            <w:delText>;</w:delText>
          </w:r>
        </w:del>
      </w:ins>
      <w:ins w:id="523" w:author="Antony Johnson" w:date="2022-11-01T14:45:00Z">
        <w:r w:rsidR="00247240">
          <w:t xml:space="preserve"> applies</w:t>
        </w:r>
      </w:ins>
      <w:ins w:id="524" w:author="Graham, Garth" w:date="2022-10-25T18:07:00Z">
        <w:r w:rsidR="009532A0">
          <w:t xml:space="preserve"> </w:t>
        </w:r>
      </w:ins>
      <w:ins w:id="525" w:author="Antony Johnson" w:date="2022-11-01T14:53:00Z">
        <w:r w:rsidR="00EC6056">
          <w:t>to</w:t>
        </w:r>
      </w:ins>
      <w:ins w:id="526" w:author="Graham, Garth" w:date="2022-10-25T18:07:00Z">
        <w:del w:id="527" w:author="Antony Johnson" w:date="2022-11-01T14:53:00Z">
          <w:r w:rsidR="009532A0" w:rsidDel="00EC6056">
            <w:delText>primarily</w:delText>
          </w:r>
        </w:del>
      </w:ins>
      <w:ins w:id="528" w:author="Graham, Garth" w:date="2022-10-25T18:06:00Z">
        <w:r w:rsidR="009532A0">
          <w:t xml:space="preserve"> generation </w:t>
        </w:r>
        <w:del w:id="529" w:author="Antony Johnson" w:date="2022-11-01T14:53:00Z">
          <w:r w:rsidR="009532A0" w:rsidDel="00EC6056">
            <w:delText xml:space="preserve">but also </w:delText>
          </w:r>
        </w:del>
      </w:ins>
      <w:ins w:id="530" w:author="Antony Johnson" w:date="2022-11-01T14:53:00Z">
        <w:r w:rsidR="00EC6056">
          <w:t xml:space="preserve">and </w:t>
        </w:r>
      </w:ins>
      <w:ins w:id="531" w:author="Graham, Garth" w:date="2022-10-25T18:07:00Z">
        <w:r w:rsidR="009532A0">
          <w:t>interconnectors and (pump) storage assets;</w:t>
        </w:r>
        <w:del w:id="532" w:author="Antony Johnson" w:date="2022-11-01T14:54:00Z">
          <w:r w:rsidR="009532A0" w:rsidDel="007C27E4">
            <w:delText xml:space="preserve"> </w:delText>
          </w:r>
        </w:del>
      </w:ins>
      <w:ins w:id="533" w:author="Mike Kay" w:date="2022-10-24T18:20:00Z">
        <w:del w:id="534" w:author="Antony Johnson" w:date="2022-11-01T14:54:00Z">
          <w:r w:rsidR="00CE4B76" w:rsidDel="007C27E4">
            <w:delText xml:space="preserve">generation, </w:delText>
          </w:r>
        </w:del>
      </w:ins>
      <w:ins w:id="535" w:author="Alastair Frew" w:date="2022-10-24T14:19:00Z">
        <w:del w:id="536" w:author="Antony Johnson" w:date="2022-11-01T14:54:00Z">
          <w:r w:rsidR="00977478" w:rsidDel="007C27E4">
            <w:delText xml:space="preserve"> but this proposed modification is extending this</w:delText>
          </w:r>
        </w:del>
      </w:ins>
      <w:ins w:id="537" w:author="Mike Kay" w:date="2022-10-24T18:20:00Z">
        <w:del w:id="538" w:author="Antony Johnson" w:date="2022-11-01T14:54:00Z">
          <w:r w:rsidR="00CE4B76" w:rsidDel="007C27E4">
            <w:delText>the service</w:delText>
          </w:r>
        </w:del>
      </w:ins>
      <w:ins w:id="539" w:author="Alastair Frew" w:date="2022-10-24T14:19:00Z">
        <w:del w:id="540" w:author="Antony Johnson" w:date="2022-11-01T14:54:00Z">
          <w:r w:rsidR="00977478" w:rsidDel="007C27E4">
            <w:delText xml:space="preserve"> to distribution connected generators</w:delText>
          </w:r>
        </w:del>
      </w:ins>
      <w:ins w:id="541" w:author="Graham, Garth" w:date="2022-10-25T18:06:00Z">
        <w:del w:id="542" w:author="Antony Johnson" w:date="2022-11-01T14:54:00Z">
          <w:r w:rsidR="00347D38" w:rsidDel="007C27E4">
            <w:delText>assets</w:delText>
          </w:r>
        </w:del>
      </w:ins>
      <w:ins w:id="543" w:author="Antony Johnson" w:date="2022-11-01T14:54:00Z">
        <w:r w:rsidR="007C27E4">
          <w:t xml:space="preserve"> they would also be part of </w:t>
        </w:r>
      </w:ins>
      <w:ins w:id="544" w:author="Antony Johnson" w:date="2022-11-01T14:55:00Z">
        <w:r w:rsidR="00F91C48">
          <w:t xml:space="preserve">a Local Joint Restoration Plan which would also </w:t>
        </w:r>
        <w:r w:rsidR="00767EC4">
          <w:t>apply to Embedded Generators.</w:t>
        </w:r>
      </w:ins>
      <w:ins w:id="545" w:author="Alastair Frew" w:date="2022-10-24T14:19:00Z">
        <w:del w:id="546" w:author="Antony Johnson" w:date="2022-11-01T14:55:00Z">
          <w:r w:rsidR="00977478" w:rsidDel="00767EC4">
            <w:delText>.</w:delText>
          </w:r>
        </w:del>
        <w:r w:rsidR="00977478">
          <w:t xml:space="preserve"> </w:t>
        </w:r>
      </w:ins>
      <w:ins w:id="547" w:author="Antony Johnson" w:date="2022-11-01T14:56:00Z">
        <w:r w:rsidR="00767EC4">
          <w:t xml:space="preserve">The term </w:t>
        </w:r>
      </w:ins>
      <w:ins w:id="548" w:author="Alastair Frew" w:date="2022-10-24T14:19:00Z">
        <w:r w:rsidR="00977478">
          <w:t xml:space="preserve">Anchor </w:t>
        </w:r>
      </w:ins>
      <w:ins w:id="549" w:author="Antony Johnson" w:date="2022-11-01T14:56:00Z">
        <w:r w:rsidR="002D1AF7">
          <w:t>G</w:t>
        </w:r>
      </w:ins>
      <w:ins w:id="550" w:author="Alastair Frew" w:date="2022-10-24T14:19:00Z">
        <w:del w:id="551" w:author="Antony Johnson" w:date="2022-11-01T14:56:00Z">
          <w:r w:rsidR="00977478" w:rsidDel="002D1AF7">
            <w:delText>g</w:delText>
          </w:r>
        </w:del>
        <w:r w:rsidR="00977478">
          <w:t xml:space="preserve">enerator </w:t>
        </w:r>
      </w:ins>
      <w:ins w:id="552" w:author="Antony Johnson" w:date="2022-11-01T14:56:00Z">
        <w:r w:rsidR="002D1AF7">
          <w:t xml:space="preserve">has been used </w:t>
        </w:r>
      </w:ins>
      <w:ins w:id="553" w:author="Antony Johnson" w:date="2022-11-01T14:57:00Z">
        <w:r w:rsidR="0097175E">
          <w:t xml:space="preserve">to define </w:t>
        </w:r>
        <w:r w:rsidR="000B0DE0">
          <w:t xml:space="preserve">a Generator which can re-energise part of the Distribution System </w:t>
        </w:r>
      </w:ins>
      <w:ins w:id="554" w:author="Antony Johnson" w:date="2022-11-01T14:58:00Z">
        <w:r w:rsidR="00C56CF0">
          <w:t>as part of a Distribution Restoration Zone.  The Anchor Genera</w:t>
        </w:r>
        <w:r w:rsidR="00C92F4F">
          <w:t>t</w:t>
        </w:r>
        <w:r w:rsidR="00C56CF0">
          <w:t xml:space="preserve">or together </w:t>
        </w:r>
        <w:r w:rsidR="00C92F4F">
          <w:t xml:space="preserve">with Top Up Restoration Service Providers </w:t>
        </w:r>
      </w:ins>
      <w:ins w:id="555" w:author="Antony Johnson" w:date="2022-11-01T14:59:00Z">
        <w:r w:rsidR="00C92F4F">
          <w:t>can be used to supply increasing volumes of demand formed as part o</w:t>
        </w:r>
        <w:r w:rsidR="003E7318">
          <w:t>f the Distribution Restoration Zone.   Going forward it is proposed to have similar termin</w:t>
        </w:r>
      </w:ins>
      <w:ins w:id="556" w:author="Antony Johnson" w:date="2022-11-01T15:00:00Z">
        <w:r w:rsidR="003E7318">
          <w:t xml:space="preserve">ology for Anchor Plant and Top Up restoration </w:t>
        </w:r>
      </w:ins>
      <w:ins w:id="557" w:author="Antony Johnson" w:date="2022-11-01T15:01:00Z">
        <w:r w:rsidR="002C2016">
          <w:t xml:space="preserve">Service Providers be they part of a </w:t>
        </w:r>
      </w:ins>
      <w:ins w:id="558" w:author="Antony Johnson" w:date="2022-11-01T15:02:00Z">
        <w:r w:rsidR="002C2016">
          <w:t>L</w:t>
        </w:r>
      </w:ins>
      <w:ins w:id="559" w:author="Antony Johnson" w:date="2022-11-01T15:01:00Z">
        <w:r w:rsidR="002C2016">
          <w:t xml:space="preserve">ocal </w:t>
        </w:r>
      </w:ins>
      <w:ins w:id="560" w:author="Antony Johnson" w:date="2022-11-01T15:02:00Z">
        <w:r w:rsidR="002C2016">
          <w:t>J</w:t>
        </w:r>
      </w:ins>
      <w:ins w:id="561" w:author="Antony Johnson" w:date="2022-11-01T15:01:00Z">
        <w:r w:rsidR="002C2016">
          <w:t xml:space="preserve">oint </w:t>
        </w:r>
      </w:ins>
      <w:ins w:id="562" w:author="Antony Johnson" w:date="2022-11-01T15:02:00Z">
        <w:r w:rsidR="002C2016">
          <w:t>R</w:t>
        </w:r>
      </w:ins>
      <w:ins w:id="563" w:author="Antony Johnson" w:date="2022-11-01T15:01:00Z">
        <w:r w:rsidR="002C2016">
          <w:t xml:space="preserve">estoration </w:t>
        </w:r>
      </w:ins>
      <w:ins w:id="564" w:author="Antony Johnson" w:date="2022-11-01T15:02:00Z">
        <w:r w:rsidR="002C2016">
          <w:t>Z</w:t>
        </w:r>
      </w:ins>
      <w:ins w:id="565" w:author="Antony Johnson" w:date="2022-11-01T15:01:00Z">
        <w:r w:rsidR="002C2016">
          <w:t>one P</w:t>
        </w:r>
      </w:ins>
      <w:ins w:id="566" w:author="Antony Johnson" w:date="2022-11-01T15:02:00Z">
        <w:r w:rsidR="002C2016">
          <w:t>lan or a Distribution Restoration Zone Plan.</w:t>
        </w:r>
      </w:ins>
      <w:ins w:id="567" w:author="Antony Johnson" w:date="2022-11-01T15:03:00Z">
        <w:r w:rsidR="002414AF">
          <w:t xml:space="preserve">  This will ensure parity between </w:t>
        </w:r>
        <w:r w:rsidR="0008246D">
          <w:t xml:space="preserve">providers </w:t>
        </w:r>
        <w:proofErr w:type="gramStart"/>
        <w:r w:rsidR="0008246D">
          <w:t>and also</w:t>
        </w:r>
        <w:proofErr w:type="gramEnd"/>
        <w:r w:rsidR="0008246D">
          <w:t xml:space="preserve"> acknowledge the difference in Transmission arrangements between England and Wales, Scotland and Offshore.</w:t>
        </w:r>
      </w:ins>
      <w:ins w:id="568" w:author="Antony Johnson" w:date="2022-11-01T15:02:00Z">
        <w:r w:rsidR="002C2016">
          <w:t xml:space="preserve"> </w:t>
        </w:r>
      </w:ins>
      <w:ins w:id="569" w:author="Alastair Frew" w:date="2022-10-24T14:19:00Z">
        <w:del w:id="570" w:author="Antony Johnson" w:date="2022-11-01T14:56:00Z">
          <w:r w:rsidR="00977478" w:rsidDel="002D1AF7">
            <w:delText>requirements will only apply to parties who enter into commercial agreements with the ESO to provide such a service. All existing technical requirements for Blackstart generators</w:delText>
          </w:r>
        </w:del>
      </w:ins>
      <w:ins w:id="571" w:author="Graham, Garth" w:date="2022-10-25T18:07:00Z">
        <w:del w:id="572" w:author="Antony Johnson" w:date="2022-11-01T14:56:00Z">
          <w:r w:rsidR="009532A0" w:rsidDel="002D1AF7">
            <w:delText>providers</w:delText>
          </w:r>
        </w:del>
      </w:ins>
      <w:ins w:id="573" w:author="Alastair Frew" w:date="2022-10-24T14:19:00Z">
        <w:del w:id="574" w:author="Antony Johnson" w:date="2022-11-01T14:56:00Z">
          <w:r w:rsidR="00977478" w:rsidDel="002D1AF7">
            <w:delText xml:space="preserve"> have now being included in Appendix ECC.A.9 with a new set of reduced requirements being added. </w:delText>
          </w:r>
        </w:del>
      </w:ins>
    </w:p>
    <w:p w14:paraId="70FB73E0" w14:textId="77777777" w:rsidR="00977478" w:rsidRDefault="00977478">
      <w:pPr>
        <w:ind w:left="360"/>
        <w:rPr>
          <w:ins w:id="575" w:author="Alastair Frew" w:date="2022-10-24T14:19:00Z"/>
        </w:rPr>
        <w:pPrChange w:id="576" w:author="Alastair Frew" w:date="2022-10-24T14:19:00Z">
          <w:pPr/>
        </w:pPrChange>
      </w:pPr>
    </w:p>
    <w:p w14:paraId="79995D25" w14:textId="77777777" w:rsidR="00977478" w:rsidRPr="006A7545" w:rsidRDefault="00977478">
      <w:pPr>
        <w:ind w:firstLine="360"/>
        <w:rPr>
          <w:ins w:id="577" w:author="Alastair Frew" w:date="2022-10-24T14:19:00Z"/>
          <w:b/>
          <w:bCs/>
        </w:rPr>
        <w:pPrChange w:id="578" w:author="Alastair Frew" w:date="2022-10-24T14:19:00Z">
          <w:pPr/>
        </w:pPrChange>
      </w:pPr>
      <w:ins w:id="579" w:author="Alastair Frew" w:date="2022-10-24T14:19:00Z">
        <w:r>
          <w:rPr>
            <w:b/>
            <w:bCs/>
          </w:rPr>
          <w:t xml:space="preserve">Top-up </w:t>
        </w:r>
        <w:r w:rsidRPr="006A7545">
          <w:rPr>
            <w:b/>
            <w:bCs/>
          </w:rPr>
          <w:t>Generator</w:t>
        </w:r>
        <w:r>
          <w:rPr>
            <w:b/>
            <w:bCs/>
          </w:rPr>
          <w:t>s</w:t>
        </w:r>
      </w:ins>
    </w:p>
    <w:p w14:paraId="0B974F8D" w14:textId="4F023821" w:rsidR="00977478" w:rsidRDefault="00977478">
      <w:pPr>
        <w:ind w:left="360"/>
        <w:rPr>
          <w:ins w:id="580" w:author="Alastair Frew" w:date="2022-10-24T14:19:00Z"/>
        </w:rPr>
        <w:pPrChange w:id="581" w:author="Alastair Frew" w:date="2022-10-24T14:20:00Z">
          <w:pPr/>
        </w:pPrChange>
      </w:pPr>
      <w:ins w:id="582" w:author="Alastair Frew" w:date="2022-10-24T14:19:00Z">
        <w:r>
          <w:t xml:space="preserve">This is a new category of </w:t>
        </w:r>
        <w:del w:id="583" w:author="Graham, Garth" w:date="2022-10-25T18:08:00Z">
          <w:r w:rsidDel="004E6466">
            <w:delText>generator</w:delText>
          </w:r>
        </w:del>
      </w:ins>
      <w:ins w:id="584" w:author="Graham, Garth" w:date="2022-10-25T18:08:00Z">
        <w:r w:rsidR="004E6466">
          <w:t>asset</w:t>
        </w:r>
      </w:ins>
      <w:ins w:id="585" w:author="Alastair Frew" w:date="2022-10-24T14:19:00Z">
        <w:r>
          <w:t xml:space="preserve"> which is proposed to be introduced by this modification and will only apply to </w:t>
        </w:r>
        <w:del w:id="586" w:author="Graham, Garth" w:date="2022-10-25T18:09:00Z">
          <w:r w:rsidDel="004E6466">
            <w:delText>Generators</w:delText>
          </w:r>
        </w:del>
      </w:ins>
      <w:ins w:id="587" w:author="Graham, Garth" w:date="2022-10-25T18:09:00Z">
        <w:r w:rsidR="004E6466">
          <w:t>assets</w:t>
        </w:r>
      </w:ins>
      <w:ins w:id="588" w:author="Alastair Frew" w:date="2022-10-24T14:19:00Z">
        <w:r>
          <w:t xml:space="preserve"> who enter into a</w:t>
        </w:r>
        <w:r w:rsidRPr="008D79F7">
          <w:t xml:space="preserve"> </w:t>
        </w:r>
        <w:r>
          <w:t xml:space="preserve">commercial agreement with the ESO to provide this service. These </w:t>
        </w:r>
        <w:del w:id="589" w:author="Graham, Garth" w:date="2022-10-25T18:09:00Z">
          <w:r w:rsidDel="004E6466">
            <w:delText>generators</w:delText>
          </w:r>
        </w:del>
      </w:ins>
      <w:ins w:id="590" w:author="Graham, Garth" w:date="2022-10-25T18:09:00Z">
        <w:r w:rsidR="004E6466">
          <w:t>assets</w:t>
        </w:r>
      </w:ins>
      <w:ins w:id="591" w:author="Alastair Frew" w:date="2022-10-24T14:19:00Z">
        <w:r>
          <w:t xml:space="preserve"> shall provide this service to </w:t>
        </w:r>
        <w:del w:id="592" w:author="Graham, Garth" w:date="2022-10-25T17:44:00Z">
          <w:r w:rsidDel="004327C7">
            <w:delText>both</w:delText>
          </w:r>
        </w:del>
      </w:ins>
      <w:ins w:id="593" w:author="Graham, Garth" w:date="2022-10-25T17:44:00Z">
        <w:r w:rsidR="004327C7">
          <w:t>either</w:t>
        </w:r>
      </w:ins>
      <w:ins w:id="594" w:author="Alastair Frew" w:date="2022-10-24T14:19:00Z">
        <w:r>
          <w:t xml:space="preserve"> the transmission system </w:t>
        </w:r>
        <w:del w:id="595" w:author="Graham, Garth" w:date="2022-10-25T17:44:00Z">
          <w:r w:rsidDel="004327C7">
            <w:delText>and</w:delText>
          </w:r>
        </w:del>
      </w:ins>
      <w:ins w:id="596" w:author="Graham, Garth" w:date="2022-10-25T17:44:00Z">
        <w:r w:rsidR="004327C7">
          <w:t>or</w:t>
        </w:r>
      </w:ins>
      <w:ins w:id="597" w:author="Alastair Frew" w:date="2022-10-24T14:19:00Z">
        <w:r>
          <w:t xml:space="preserve"> the distribution system. These </w:t>
        </w:r>
        <w:del w:id="598" w:author="Graham, Garth" w:date="2022-10-25T18:09:00Z">
          <w:r w:rsidDel="004E6466">
            <w:delText xml:space="preserve">generators </w:delText>
          </w:r>
        </w:del>
      </w:ins>
      <w:ins w:id="599" w:author="Graham, Garth" w:date="2022-10-25T18:09:00Z">
        <w:r w:rsidR="004E6466">
          <w:t>assets</w:t>
        </w:r>
      </w:ins>
      <w:ins w:id="600" w:author="Antony Johnson" w:date="2022-11-01T15:04:00Z">
        <w:r w:rsidR="000A0FAF">
          <w:t xml:space="preserve"> </w:t>
        </w:r>
      </w:ins>
      <w:ins w:id="601" w:author="Alastair Frew" w:date="2022-10-24T14:19:00Z">
        <w:r>
          <w:t>are not required to be capable of energising a dead section of network, however</w:t>
        </w:r>
      </w:ins>
      <w:ins w:id="602" w:author="Graham, Garth" w:date="2022-10-25T17:44:00Z">
        <w:r w:rsidR="004327C7">
          <w:t xml:space="preserve"> they</w:t>
        </w:r>
      </w:ins>
      <w:ins w:id="603" w:author="Alastair Frew" w:date="2022-10-24T14:19:00Z">
        <w:r>
          <w:t xml:space="preserve"> are required to be capable of starting quickly when external </w:t>
        </w:r>
        <w:del w:id="604" w:author="Graham, Garth" w:date="2022-10-25T17:44:00Z">
          <w:r w:rsidDel="004327C7">
            <w:delText xml:space="preserve">ESI </w:delText>
          </w:r>
        </w:del>
      </w:ins>
      <w:ins w:id="605" w:author="Graham, Garth" w:date="2022-10-25T17:44:00Z">
        <w:r w:rsidR="004327C7">
          <w:t xml:space="preserve">electricity </w:t>
        </w:r>
      </w:ins>
      <w:ins w:id="606" w:author="Alastair Frew" w:date="2022-10-24T14:19:00Z">
        <w:del w:id="607" w:author="Graham, Garth" w:date="2022-10-25T17:44:00Z">
          <w:r w:rsidDel="004327C7">
            <w:delText>site</w:delText>
          </w:r>
        </w:del>
        <w:r>
          <w:t xml:space="preserve"> supplies are restored </w:t>
        </w:r>
      </w:ins>
      <w:ins w:id="608" w:author="Graham, Garth" w:date="2022-10-25T17:45:00Z">
        <w:r w:rsidR="004327C7">
          <w:t xml:space="preserve">to the site </w:t>
        </w:r>
      </w:ins>
      <w:ins w:id="609" w:author="Alastair Frew" w:date="2022-10-24T14:19:00Z">
        <w:r>
          <w:t>and then provide</w:t>
        </w:r>
      </w:ins>
      <w:ins w:id="610" w:author="Graham, Garth" w:date="2022-10-25T17:45:00Z">
        <w:r w:rsidR="004327C7">
          <w:t xml:space="preserve"> their contracted capability</w:t>
        </w:r>
      </w:ins>
      <w:ins w:id="611" w:author="Antony Johnson" w:date="2022-11-01T15:04:00Z">
        <w:r w:rsidR="000A0FAF">
          <w:t xml:space="preserve"> to assist in restoring demand as </w:t>
        </w:r>
        <w:r w:rsidR="001377A4">
          <w:t>part of the Local Joint Restoration Zone Plan or Distribution Restora</w:t>
        </w:r>
      </w:ins>
      <w:ins w:id="612" w:author="Antony Johnson" w:date="2022-11-01T15:05:00Z">
        <w:r w:rsidR="001377A4">
          <w:t>tion Zone Plan</w:t>
        </w:r>
      </w:ins>
      <w:ins w:id="613" w:author="Alastair Frew" w:date="2022-10-24T14:19:00Z">
        <w:r>
          <w:t xml:space="preserve">. The exact requirements of these will be detailed in the </w:t>
        </w:r>
        <w:del w:id="614" w:author="Graham, Garth" w:date="2022-10-25T18:09:00Z">
          <w:r w:rsidDel="004E6466">
            <w:delText>Generato</w:delText>
          </w:r>
        </w:del>
      </w:ins>
      <w:ins w:id="615" w:author="Graham, Garth" w:date="2022-10-25T18:09:00Z">
        <w:r w:rsidR="004E6466">
          <w:t xml:space="preserve">asset </w:t>
        </w:r>
        <w:r w:rsidR="00E91851">
          <w:t>Owner</w:t>
        </w:r>
      </w:ins>
      <w:ins w:id="616" w:author="Alastair Frew" w:date="2022-10-24T14:19:00Z">
        <w:del w:id="617" w:author="Graham, Garth" w:date="2022-10-25T18:09:00Z">
          <w:r w:rsidDel="00E91851">
            <w:delText>r</w:delText>
          </w:r>
        </w:del>
        <w:r>
          <w:t>’s contract.</w:t>
        </w:r>
      </w:ins>
    </w:p>
    <w:p w14:paraId="46D3987B" w14:textId="77777777" w:rsidR="00977478" w:rsidRDefault="00977478" w:rsidP="00977478">
      <w:pPr>
        <w:rPr>
          <w:ins w:id="618" w:author="Alastair Frew" w:date="2022-10-24T14:19:00Z"/>
        </w:rPr>
      </w:pPr>
    </w:p>
    <w:p w14:paraId="3E8D92BB" w14:textId="77777777" w:rsidR="00977478" w:rsidRPr="006A7545" w:rsidRDefault="00977478" w:rsidP="00977478">
      <w:pPr>
        <w:rPr>
          <w:ins w:id="619" w:author="Alastair Frew" w:date="2022-10-24T14:19:00Z"/>
          <w:b/>
          <w:bCs/>
        </w:rPr>
      </w:pPr>
      <w:ins w:id="620" w:author="Alastair Frew" w:date="2022-10-24T14:19:00Z">
        <w:r w:rsidRPr="00416FBC">
          <w:rPr>
            <w:b/>
            <w:bCs/>
          </w:rPr>
          <w:t>E</w:t>
        </w:r>
        <w:r w:rsidRPr="00CD33B3">
          <w:rPr>
            <w:b/>
            <w:bCs/>
          </w:rPr>
          <w:t>ffects</w:t>
        </w:r>
        <w:r>
          <w:rPr>
            <w:b/>
            <w:bCs/>
          </w:rPr>
          <w:t xml:space="preserve"> of this Proposed Modification on </w:t>
        </w:r>
        <w:commentRangeStart w:id="621"/>
        <w:r>
          <w:rPr>
            <w:b/>
            <w:bCs/>
          </w:rPr>
          <w:t>DNOs</w:t>
        </w:r>
      </w:ins>
      <w:commentRangeEnd w:id="621"/>
      <w:r w:rsidR="00CE2809">
        <w:rPr>
          <w:rStyle w:val="CommentReference"/>
          <w:rFonts w:ascii="Arial" w:eastAsia="Times New Roman" w:hAnsi="Arial" w:cs="Times New Roman"/>
          <w:lang w:eastAsia="en-GB"/>
        </w:rPr>
        <w:commentReference w:id="621"/>
      </w:r>
    </w:p>
    <w:p w14:paraId="5842E6ED" w14:textId="3508003B" w:rsidR="00977478" w:rsidRDefault="00977478" w:rsidP="00977478">
      <w:pPr>
        <w:rPr>
          <w:ins w:id="622" w:author="Alastair Frew" w:date="2022-10-24T14:20:00Z"/>
        </w:rPr>
      </w:pPr>
      <w:ins w:id="623" w:author="Alastair Frew" w:date="2022-10-24T14:19:00Z">
        <w:r>
          <w:t xml:space="preserve">There are a number of areas of this proposed modification which will affect both existing and new </w:t>
        </w:r>
        <w:commentRangeStart w:id="624"/>
        <w:r>
          <w:t xml:space="preserve">DNOs </w:t>
        </w:r>
      </w:ins>
      <w:commentRangeEnd w:id="624"/>
      <w:ins w:id="625" w:author="Graham, Garth" w:date="2022-10-27T11:20:00Z">
        <w:r w:rsidR="00394A3C">
          <w:rPr>
            <w:rStyle w:val="CommentReference"/>
            <w:rFonts w:ascii="Arial" w:eastAsia="Times New Roman" w:hAnsi="Arial" w:cs="Times New Roman"/>
            <w:lang w:eastAsia="en-GB"/>
          </w:rPr>
          <w:commentReference w:id="624"/>
        </w:r>
      </w:ins>
      <w:ins w:id="626" w:author="Alastair Frew" w:date="2022-10-24T14:19:00Z">
        <w:r>
          <w:t>who are</w:t>
        </w:r>
        <w:del w:id="627" w:author="Graham, Garth" w:date="2022-10-25T17:51:00Z">
          <w:r w:rsidDel="00DB7038">
            <w:delText xml:space="preserve"> either</w:delText>
          </w:r>
        </w:del>
        <w:r>
          <w:t xml:space="preserve"> just providing mandatory requirements</w:t>
        </w:r>
      </w:ins>
      <w:ins w:id="628" w:author="Graham, Garth" w:date="2022-10-25T17:51:00Z">
        <w:r w:rsidR="00DB7038">
          <w:t xml:space="preserve"> and recovering the associated costs via their price co</w:t>
        </w:r>
      </w:ins>
      <w:ins w:id="629" w:author="Graham, Garth" w:date="2022-10-25T17:52:00Z">
        <w:r w:rsidR="00DB7038">
          <w:t xml:space="preserve">ntrol mechanism (or associated </w:t>
        </w:r>
        <w:r w:rsidR="005309FE">
          <w:t>‘re-opener’)</w:t>
        </w:r>
      </w:ins>
      <w:ins w:id="630" w:author="Alastair Frew" w:date="2022-10-24T14:19:00Z">
        <w:r>
          <w:t xml:space="preserve">, </w:t>
        </w:r>
        <w:del w:id="631" w:author="Graham, Garth" w:date="2022-10-25T17:51:00Z">
          <w:r w:rsidDel="00DB7038">
            <w:delText xml:space="preserve">or others who are providing additional commercial services. </w:delText>
          </w:r>
        </w:del>
        <w:r>
          <w:t>The proposed changes are as follows</w:t>
        </w:r>
      </w:ins>
    </w:p>
    <w:p w14:paraId="19A1E785" w14:textId="77777777" w:rsidR="00977478" w:rsidRDefault="00977478" w:rsidP="00977478">
      <w:pPr>
        <w:rPr>
          <w:ins w:id="632" w:author="Alastair Frew" w:date="2022-10-24T14:19:00Z"/>
        </w:rPr>
      </w:pPr>
      <w:ins w:id="633" w:author="Alastair Frew" w:date="2022-10-24T14:19:00Z">
        <w:r>
          <w:t xml:space="preserve"> </w:t>
        </w:r>
      </w:ins>
    </w:p>
    <w:p w14:paraId="733B8F7D" w14:textId="16B7DAE6" w:rsidR="00977478" w:rsidRPr="006A7545" w:rsidRDefault="00977478">
      <w:pPr>
        <w:ind w:firstLine="360"/>
        <w:rPr>
          <w:ins w:id="634" w:author="Alastair Frew" w:date="2022-10-24T14:19:00Z"/>
          <w:b/>
          <w:bCs/>
        </w:rPr>
        <w:pPrChange w:id="635" w:author="Alastair Frew" w:date="2022-10-24T14:20:00Z">
          <w:pPr/>
        </w:pPrChange>
      </w:pPr>
      <w:ins w:id="636" w:author="Alastair Frew" w:date="2022-10-24T14:19:00Z">
        <w:r>
          <w:rPr>
            <w:b/>
            <w:bCs/>
          </w:rPr>
          <w:t>DNOs</w:t>
        </w:r>
        <w:r w:rsidRPr="006A7545">
          <w:rPr>
            <w:b/>
            <w:bCs/>
          </w:rPr>
          <w:t xml:space="preserve"> </w:t>
        </w:r>
        <w:del w:id="637" w:author="Mike Kay" w:date="2022-10-24T18:21:00Z">
          <w:r w:rsidRPr="006A7545" w:rsidDel="00EF167D">
            <w:rPr>
              <w:b/>
              <w:bCs/>
            </w:rPr>
            <w:delText>only providing Mandatory Services</w:delText>
          </w:r>
        </w:del>
      </w:ins>
      <w:ins w:id="638" w:author="Mike Kay" w:date="2022-10-24T18:21:00Z">
        <w:r w:rsidR="00EF167D">
          <w:rPr>
            <w:b/>
            <w:bCs/>
          </w:rPr>
          <w:t>without Distribution Restoration Zone Plans</w:t>
        </w:r>
      </w:ins>
    </w:p>
    <w:p w14:paraId="4EFC94C3" w14:textId="77777777" w:rsidR="00977478" w:rsidRDefault="00977478">
      <w:pPr>
        <w:ind w:left="360"/>
        <w:rPr>
          <w:ins w:id="639" w:author="Alastair Frew" w:date="2022-10-24T14:19:00Z"/>
        </w:rPr>
        <w:pPrChange w:id="640" w:author="Alastair Frew" w:date="2022-10-24T14:20:00Z">
          <w:pPr/>
        </w:pPrChange>
      </w:pPr>
      <w:ins w:id="641" w:author="Alastair Frew" w:date="2022-10-24T14:19:00Z">
        <w:r>
          <w:t xml:space="preserve">This section applies to all new and existing DNOs and </w:t>
        </w:r>
        <w:commentRangeStart w:id="642"/>
        <w:r>
          <w:t xml:space="preserve">it is proposed that all DNOs </w:t>
        </w:r>
        <w:proofErr w:type="gramStart"/>
        <w:r>
          <w:t>shall:-</w:t>
        </w:r>
      </w:ins>
      <w:commentRangeEnd w:id="642"/>
      <w:proofErr w:type="gramEnd"/>
      <w:ins w:id="643" w:author="Graham, Garth" w:date="2022-10-27T11:20:00Z">
        <w:r w:rsidR="005604A8">
          <w:rPr>
            <w:rStyle w:val="CommentReference"/>
            <w:rFonts w:ascii="Arial" w:eastAsia="Times New Roman" w:hAnsi="Arial" w:cs="Times New Roman"/>
            <w:lang w:eastAsia="en-GB"/>
          </w:rPr>
          <w:commentReference w:id="642"/>
        </w:r>
      </w:ins>
    </w:p>
    <w:p w14:paraId="4AE3DB79" w14:textId="6E06E5AF" w:rsidR="00977478" w:rsidRDefault="00977478" w:rsidP="00977478">
      <w:pPr>
        <w:pStyle w:val="ListParagraph"/>
        <w:numPr>
          <w:ilvl w:val="0"/>
          <w:numId w:val="39"/>
        </w:numPr>
        <w:spacing w:before="0" w:after="160" w:line="259" w:lineRule="auto"/>
        <w:rPr>
          <w:ins w:id="644" w:author="Alastair Frew" w:date="2022-10-24T14:19:00Z"/>
        </w:rPr>
      </w:pPr>
      <w:ins w:id="645" w:author="Alastair Frew" w:date="2022-10-24T14:19:00Z">
        <w:r>
          <w:t>Ensure that all communications equipment connected to the ESO comm</w:t>
        </w:r>
      </w:ins>
      <w:ins w:id="646" w:author="Antony Johnson" w:date="2022-11-01T15:07:00Z">
        <w:r w:rsidR="00CD33B3">
          <w:t>un</w:t>
        </w:r>
      </w:ins>
      <w:ins w:id="647" w:author="Alastair Frew" w:date="2022-10-24T14:19:00Z">
        <w:r>
          <w:t>i</w:t>
        </w:r>
      </w:ins>
      <w:ins w:id="648" w:author="Antony Johnson" w:date="2022-11-01T15:07:00Z">
        <w:r w:rsidR="00CD33B3">
          <w:t>c</w:t>
        </w:r>
      </w:ins>
      <w:ins w:id="649" w:author="Alastair Frew" w:date="2022-10-24T14:19:00Z">
        <w:del w:id="650" w:author="Antony Johnson" w:date="2022-11-01T15:07:00Z">
          <w:r w:rsidDel="00CD33B3">
            <w:delText>n</w:delText>
          </w:r>
        </w:del>
        <w:r>
          <w:t xml:space="preserve">ation’s system shall continue to operate for a minimum of 72 hours after the failure of all external </w:t>
        </w:r>
        <w:del w:id="651" w:author="Graham, Garth" w:date="2022-10-25T17:52:00Z">
          <w:r w:rsidDel="005309FE">
            <w:delText xml:space="preserve">ESI </w:delText>
          </w:r>
        </w:del>
        <w:r>
          <w:t xml:space="preserve">electricity supplies to the site. </w:t>
        </w:r>
      </w:ins>
    </w:p>
    <w:p w14:paraId="22679A9C" w14:textId="475CAD7C" w:rsidR="00977478" w:rsidRDefault="00977478" w:rsidP="00977478">
      <w:pPr>
        <w:pStyle w:val="ListParagraph"/>
        <w:numPr>
          <w:ilvl w:val="0"/>
          <w:numId w:val="39"/>
        </w:numPr>
        <w:spacing w:before="0" w:after="160" w:line="259" w:lineRule="auto"/>
        <w:rPr>
          <w:ins w:id="652" w:author="Alastair Frew" w:date="2022-10-24T14:19:00Z"/>
        </w:rPr>
      </w:pPr>
      <w:ins w:id="653" w:author="Alastair Frew" w:date="2022-10-24T14:19:00Z">
        <w:r>
          <w:t xml:space="preserve">Ensure that on the failure of all external </w:t>
        </w:r>
        <w:del w:id="654" w:author="Graham, Garth" w:date="2022-10-25T17:52:00Z">
          <w:r w:rsidDel="005309FE">
            <w:delText xml:space="preserve">ESI </w:delText>
          </w:r>
        </w:del>
        <w:r>
          <w:t>electricity supplies to substation sites</w:t>
        </w:r>
      </w:ins>
      <w:ins w:id="655" w:author="Antony Johnson" w:date="2022-11-01T15:08:00Z">
        <w:r w:rsidR="00CD33B3">
          <w:t>,</w:t>
        </w:r>
      </w:ins>
      <w:ins w:id="656" w:author="Alastair Frew" w:date="2022-10-24T14:19:00Z">
        <w:r>
          <w:t xml:space="preserve"> all equipment on the site shall shutdown safely. Whilst there are no external </w:t>
        </w:r>
        <w:del w:id="657" w:author="Graham, Garth" w:date="2022-10-25T17:53:00Z">
          <w:r w:rsidDel="005309FE">
            <w:delText xml:space="preserve">ESI </w:delText>
          </w:r>
        </w:del>
      </w:ins>
      <w:ins w:id="658" w:author="Graham, Garth" w:date="2022-10-25T17:53:00Z">
        <w:r w:rsidR="005309FE">
          <w:t xml:space="preserve">electricity </w:t>
        </w:r>
      </w:ins>
      <w:ins w:id="659" w:author="Alastair Frew" w:date="2022-10-24T14:19:00Z">
        <w:r>
          <w:t xml:space="preserve">supplies the ability to operate and reconfigure the substation shall be maintained so that the substation can be reconfigured to permit re-energisation. For the avoidance of doubt the DNO substation sites needs to either have or be capable of mobilising all required personnel and resources to site within the required timescales whilst all external </w:t>
        </w:r>
        <w:del w:id="660" w:author="Graham, Garth" w:date="2022-10-25T17:53:00Z">
          <w:r w:rsidDel="005309FE">
            <w:delText xml:space="preserve">ESI </w:delText>
          </w:r>
        </w:del>
        <w:r>
          <w:t xml:space="preserve">electricity supplies are </w:t>
        </w:r>
      </w:ins>
      <w:ins w:id="661" w:author="Antony Johnson" w:date="2022-11-01T15:08:00Z">
        <w:r w:rsidR="00CD33B3">
          <w:t>unavailable</w:t>
        </w:r>
      </w:ins>
      <w:ins w:id="662" w:author="Alastair Frew" w:date="2022-10-24T14:19:00Z">
        <w:del w:id="663" w:author="Antony Johnson" w:date="2022-11-01T15:08:00Z">
          <w:r w:rsidDel="00CD33B3">
            <w:delText>dead</w:delText>
          </w:r>
        </w:del>
        <w:r>
          <w:t xml:space="preserve">. This capability to start must be maintained for a period of at least 72 hours from the failure of the external </w:t>
        </w:r>
        <w:del w:id="664" w:author="Graham, Garth" w:date="2022-10-25T17:53:00Z">
          <w:r w:rsidDel="005309FE">
            <w:delText xml:space="preserve">ESI </w:delText>
          </w:r>
        </w:del>
        <w:r>
          <w:t xml:space="preserve">electricity supplies.  </w:t>
        </w:r>
      </w:ins>
    </w:p>
    <w:p w14:paraId="7BA30A7D" w14:textId="77777777" w:rsidR="00977478" w:rsidRDefault="00977478" w:rsidP="00977478">
      <w:pPr>
        <w:pStyle w:val="ListParagraph"/>
        <w:numPr>
          <w:ilvl w:val="0"/>
          <w:numId w:val="39"/>
        </w:numPr>
        <w:spacing w:before="0" w:after="160" w:line="259" w:lineRule="auto"/>
        <w:rPr>
          <w:ins w:id="665" w:author="Alastair Frew" w:date="2022-10-24T14:19:00Z"/>
        </w:rPr>
      </w:pPr>
      <w:ins w:id="666" w:author="Alastair Frew" w:date="2022-10-24T14:19:00Z">
        <w:r>
          <w:t xml:space="preserve">Ensure that they have the capability of energising all core Transmission and Distribution substations within 24 hours. </w:t>
        </w:r>
      </w:ins>
    </w:p>
    <w:p w14:paraId="38D669FA" w14:textId="77777777" w:rsidR="00977478" w:rsidRDefault="00977478" w:rsidP="00977478">
      <w:pPr>
        <w:pStyle w:val="ListParagraph"/>
        <w:numPr>
          <w:ilvl w:val="0"/>
          <w:numId w:val="39"/>
        </w:numPr>
        <w:spacing w:before="0" w:after="160" w:line="259" w:lineRule="auto"/>
        <w:rPr>
          <w:ins w:id="667" w:author="Alastair Frew" w:date="2022-10-24T14:19:00Z"/>
        </w:rPr>
      </w:pPr>
      <w:ins w:id="668" w:author="Alastair Frew" w:date="2022-10-24T14:19:00Z">
        <w:r>
          <w:t xml:space="preserve">Ensure that they have the capability of energising all customers </w:t>
        </w:r>
        <w:commentRangeStart w:id="669"/>
        <w:commentRangeStart w:id="670"/>
        <w:r>
          <w:t>within 96 hours</w:t>
        </w:r>
      </w:ins>
      <w:commentRangeEnd w:id="669"/>
      <w:ins w:id="671" w:author="Graham, Garth" w:date="2022-10-27T11:20:00Z">
        <w:r w:rsidR="005309FE">
          <w:rPr>
            <w:rStyle w:val="CommentReference"/>
          </w:rPr>
          <w:commentReference w:id="669"/>
        </w:r>
      </w:ins>
      <w:commentRangeEnd w:id="670"/>
      <w:r w:rsidR="00CE2809">
        <w:rPr>
          <w:rStyle w:val="CommentReference"/>
        </w:rPr>
        <w:commentReference w:id="670"/>
      </w:r>
      <w:ins w:id="672" w:author="Alastair Frew" w:date="2022-10-24T14:19:00Z">
        <w:r>
          <w:t xml:space="preserve">. </w:t>
        </w:r>
      </w:ins>
    </w:p>
    <w:p w14:paraId="14AC6C5F" w14:textId="77777777" w:rsidR="00977478" w:rsidRDefault="00977478" w:rsidP="00977478">
      <w:pPr>
        <w:pStyle w:val="ListParagraph"/>
        <w:rPr>
          <w:ins w:id="673" w:author="Alastair Frew" w:date="2022-10-24T14:19:00Z"/>
        </w:rPr>
      </w:pPr>
    </w:p>
    <w:p w14:paraId="35C6361B" w14:textId="1C9D3623" w:rsidR="00977478" w:rsidRPr="006A7545" w:rsidRDefault="00977478">
      <w:pPr>
        <w:ind w:firstLine="360"/>
        <w:rPr>
          <w:ins w:id="674" w:author="Alastair Frew" w:date="2022-10-24T14:19:00Z"/>
          <w:b/>
          <w:bCs/>
        </w:rPr>
        <w:pPrChange w:id="675" w:author="Alastair Frew" w:date="2022-10-24T14:20:00Z">
          <w:pPr/>
        </w:pPrChange>
      </w:pPr>
      <w:ins w:id="676" w:author="Alastair Frew" w:date="2022-10-24T14:19:00Z">
        <w:r>
          <w:rPr>
            <w:b/>
            <w:bCs/>
          </w:rPr>
          <w:t xml:space="preserve">DNOs with Distribution Restoration </w:t>
        </w:r>
        <w:del w:id="677" w:author="Mike Kay" w:date="2022-10-24T18:21:00Z">
          <w:r w:rsidDel="00EF167D">
            <w:rPr>
              <w:b/>
              <w:bCs/>
            </w:rPr>
            <w:delText>Schemes</w:delText>
          </w:r>
        </w:del>
      </w:ins>
      <w:ins w:id="678" w:author="Mike Kay" w:date="2022-10-24T18:21:00Z">
        <w:r w:rsidR="00EF167D">
          <w:rPr>
            <w:b/>
            <w:bCs/>
          </w:rPr>
          <w:t>Zone Plans</w:t>
        </w:r>
      </w:ins>
    </w:p>
    <w:p w14:paraId="10166920" w14:textId="39F47E1C" w:rsidR="00977478" w:rsidRDefault="00977478">
      <w:pPr>
        <w:ind w:left="360"/>
        <w:rPr>
          <w:ins w:id="679" w:author="Alastair Frew" w:date="2022-10-24T14:19:00Z"/>
        </w:rPr>
        <w:pPrChange w:id="680" w:author="Alastair Frew" w:date="2022-10-24T14:20:00Z">
          <w:pPr/>
        </w:pPrChange>
      </w:pPr>
      <w:ins w:id="681" w:author="Alastair Frew" w:date="2022-10-24T14:19:00Z">
        <w:r>
          <w:t xml:space="preserve">If a DNO decides to implement a DRZ then they will </w:t>
        </w:r>
        <w:proofErr w:type="gramStart"/>
        <w:r>
          <w:t>enter into</w:t>
        </w:r>
        <w:proofErr w:type="gramEnd"/>
        <w:r>
          <w:t xml:space="preserve"> a </w:t>
        </w:r>
      </w:ins>
      <w:ins w:id="682" w:author="Mike Kay" w:date="2022-10-24T18:21:00Z">
        <w:r w:rsidR="00EF167D">
          <w:t xml:space="preserve">tri lateral </w:t>
        </w:r>
      </w:ins>
      <w:ins w:id="683" w:author="Alastair Frew" w:date="2022-10-24T14:19:00Z">
        <w:r>
          <w:t xml:space="preserve">contract with </w:t>
        </w:r>
      </w:ins>
      <w:ins w:id="684" w:author="Mike Kay" w:date="2022-10-24T18:21:00Z">
        <w:r w:rsidR="00153C0E">
          <w:t xml:space="preserve">the </w:t>
        </w:r>
      </w:ins>
      <w:ins w:id="685" w:author="Antony Johnson" w:date="2022-11-01T15:09:00Z">
        <w:r w:rsidR="00CD33B3">
          <w:t>Res</w:t>
        </w:r>
        <w:r w:rsidR="003D03E1">
          <w:t>toration Service Provider</w:t>
        </w:r>
      </w:ins>
      <w:ins w:id="686" w:author="Mike Kay" w:date="2022-10-24T18:21:00Z">
        <w:del w:id="687" w:author="Antony Johnson" w:date="2022-11-01T15:09:00Z">
          <w:r w:rsidR="00153C0E" w:rsidDel="00CD33B3">
            <w:delText>DNO</w:delText>
          </w:r>
        </w:del>
        <w:r w:rsidR="00153C0E">
          <w:t xml:space="preserve"> and </w:t>
        </w:r>
      </w:ins>
      <w:ins w:id="688" w:author="Alastair Frew" w:date="2022-10-24T14:19:00Z">
        <w:r>
          <w:t>ESO</w:t>
        </w:r>
        <w:del w:id="689" w:author="Mike Kay" w:date="2022-10-24T18:22:00Z">
          <w:r w:rsidDel="00153C0E">
            <w:delText>?</w:delText>
          </w:r>
        </w:del>
        <w:r>
          <w:t xml:space="preserve">. They </w:t>
        </w:r>
      </w:ins>
      <w:ins w:id="690" w:author="Antony Johnson" w:date="2022-11-01T15:09:00Z">
        <w:r w:rsidR="003D03E1">
          <w:t>may</w:t>
        </w:r>
      </w:ins>
      <w:ins w:id="691" w:author="Alastair Frew" w:date="2022-10-24T14:19:00Z">
        <w:del w:id="692" w:author="Antony Johnson" w:date="2022-11-01T15:09:00Z">
          <w:r w:rsidDel="003D03E1">
            <w:delText>shall</w:delText>
          </w:r>
        </w:del>
        <w:r>
          <w:t xml:space="preserve"> install </w:t>
        </w:r>
      </w:ins>
      <w:ins w:id="693" w:author="Mike Kay" w:date="2022-10-24T18:22:00Z">
        <w:r w:rsidR="00153C0E">
          <w:t xml:space="preserve">a </w:t>
        </w:r>
      </w:ins>
      <w:ins w:id="694" w:author="Alastair Frew" w:date="2022-10-24T14:19:00Z">
        <w:r>
          <w:t>DRZ controller</w:t>
        </w:r>
        <w:del w:id="695" w:author="Mike Kay" w:date="2022-10-24T18:22:00Z">
          <w:r w:rsidDel="00153C0E">
            <w:delText>s</w:delText>
          </w:r>
        </w:del>
        <w:r>
          <w:t xml:space="preserve"> and other equipment to operate the DRZ</w:t>
        </w:r>
      </w:ins>
      <w:ins w:id="696" w:author="Antony Johnson" w:date="2022-11-01T15:09:00Z">
        <w:r w:rsidR="003D03E1">
          <w:t xml:space="preserve"> should they wish to do so</w:t>
        </w:r>
      </w:ins>
      <w:ins w:id="697" w:author="Alastair Frew" w:date="2022-10-24T14:19:00Z">
        <w:r>
          <w:t xml:space="preserve">. They shall also </w:t>
        </w:r>
      </w:ins>
      <w:ins w:id="698" w:author="Antony Johnson" w:date="2022-11-01T15:09:00Z">
        <w:r w:rsidR="003D03E1">
          <w:t xml:space="preserve">be </w:t>
        </w:r>
      </w:ins>
      <w:ins w:id="699" w:author="Alastair Frew" w:date="2022-10-24T14:19:00Z">
        <w:r>
          <w:t>require</w:t>
        </w:r>
      </w:ins>
      <w:ins w:id="700" w:author="Antony Johnson" w:date="2022-11-01T15:09:00Z">
        <w:r w:rsidR="003D03E1">
          <w:t>d</w:t>
        </w:r>
      </w:ins>
      <w:ins w:id="701" w:author="Alastair Frew" w:date="2022-10-24T14:19:00Z">
        <w:r>
          <w:t xml:space="preserve"> to be able to </w:t>
        </w:r>
      </w:ins>
      <w:ins w:id="702" w:author="Antony Johnson" w:date="2022-11-01T15:10:00Z">
        <w:r w:rsidR="00B27186">
          <w:t xml:space="preserve">select different </w:t>
        </w:r>
      </w:ins>
      <w:ins w:id="703" w:author="Alastair Frew" w:date="2022-10-24T14:19:00Z">
        <w:del w:id="704" w:author="Antony Johnson" w:date="2022-11-01T15:10:00Z">
          <w:r w:rsidDel="00B27186">
            <w:delText>carryout</w:delText>
          </w:r>
        </w:del>
        <w:r>
          <w:t xml:space="preserve"> protection</w:t>
        </w:r>
      </w:ins>
      <w:ins w:id="705" w:author="Mike Kay" w:date="2022-10-24T18:22:00Z">
        <w:r w:rsidR="00153C0E">
          <w:t xml:space="preserve"> setting</w:t>
        </w:r>
      </w:ins>
      <w:ins w:id="706" w:author="Alastair Frew" w:date="2022-10-24T14:19:00Z">
        <w:r>
          <w:t xml:space="preserve"> changes</w:t>
        </w:r>
      </w:ins>
      <w:ins w:id="707" w:author="Mike Kay" w:date="2022-10-24T18:22:00Z">
        <w:r w:rsidR="00153C0E">
          <w:t>, and modified earthing,</w:t>
        </w:r>
      </w:ins>
      <w:ins w:id="708" w:author="Alastair Frew" w:date="2022-10-24T14:19:00Z">
        <w:r>
          <w:t xml:space="preserve"> to enable the DRZ to operate </w:t>
        </w:r>
      </w:ins>
    </w:p>
    <w:p w14:paraId="46CBB6C2" w14:textId="77777777" w:rsidR="00977478" w:rsidRDefault="00977478" w:rsidP="00977478">
      <w:pPr>
        <w:rPr>
          <w:ins w:id="709" w:author="Alastair Frew" w:date="2022-10-24T14:19:00Z"/>
          <w:b/>
          <w:bCs/>
        </w:rPr>
      </w:pPr>
    </w:p>
    <w:p w14:paraId="102F0AEB" w14:textId="77777777" w:rsidR="00977478" w:rsidRPr="006A7545" w:rsidRDefault="00977478" w:rsidP="00977478">
      <w:pPr>
        <w:rPr>
          <w:ins w:id="710" w:author="Alastair Frew" w:date="2022-10-24T14:19:00Z"/>
          <w:b/>
          <w:bCs/>
        </w:rPr>
      </w:pPr>
      <w:ins w:id="711" w:author="Alastair Frew" w:date="2022-10-24T14:19:00Z">
        <w:r>
          <w:rPr>
            <w:b/>
            <w:bCs/>
          </w:rPr>
          <w:t>Effects of this Proposed Modification on BM Participants</w:t>
        </w:r>
      </w:ins>
    </w:p>
    <w:p w14:paraId="77C2960F" w14:textId="2541CEFB" w:rsidR="00977478" w:rsidRDefault="00977478" w:rsidP="00977478">
      <w:pPr>
        <w:rPr>
          <w:ins w:id="712" w:author="Alastair Frew" w:date="2022-10-24T14:19:00Z"/>
        </w:rPr>
      </w:pPr>
      <w:ins w:id="713" w:author="Alastair Frew" w:date="2022-10-24T14:19:00Z">
        <w:r>
          <w:t xml:space="preserve">Currently BM Participants who are not </w:t>
        </w:r>
        <w:del w:id="714" w:author="Antony Johnson" w:date="2022-11-01T15:10:00Z">
          <w:r w:rsidDel="00773D6C">
            <w:delText xml:space="preserve">using transmission connected generators </w:delText>
          </w:r>
        </w:del>
      </w:ins>
      <w:ins w:id="715" w:author="Antony Johnson" w:date="2022-11-01T15:10:00Z">
        <w:r w:rsidR="00773D6C">
          <w:t>directly connected to the Trans</w:t>
        </w:r>
      </w:ins>
      <w:ins w:id="716" w:author="Antony Johnson" w:date="2022-11-01T15:11:00Z">
        <w:r w:rsidR="00773D6C">
          <w:t xml:space="preserve">mission System </w:t>
        </w:r>
      </w:ins>
      <w:ins w:id="717" w:author="Alastair Frew" w:date="2022-10-24T14:19:00Z">
        <w:r>
          <w:t xml:space="preserve">or </w:t>
        </w:r>
      </w:ins>
      <w:ins w:id="718" w:author="Antony Johnson" w:date="2022-11-01T15:11:00Z">
        <w:r w:rsidR="00773D6C">
          <w:t>L</w:t>
        </w:r>
      </w:ins>
      <w:ins w:id="719" w:author="Alastair Frew" w:date="2022-10-24T14:19:00Z">
        <w:del w:id="720" w:author="Antony Johnson" w:date="2022-11-01T15:11:00Z">
          <w:r w:rsidDel="00773D6C">
            <w:delText>l</w:delText>
          </w:r>
        </w:del>
        <w:r>
          <w:t xml:space="preserve">arge </w:t>
        </w:r>
      </w:ins>
      <w:ins w:id="721" w:author="Antony Johnson" w:date="2022-11-01T15:11:00Z">
        <w:r w:rsidR="00773D6C">
          <w:t>Embedded P</w:t>
        </w:r>
      </w:ins>
      <w:ins w:id="722" w:author="Alastair Frew" w:date="2022-10-24T14:19:00Z">
        <w:del w:id="723" w:author="Antony Johnson" w:date="2022-11-01T15:11:00Z">
          <w:r w:rsidDel="00773D6C">
            <w:delText>p</w:delText>
          </w:r>
        </w:del>
        <w:r>
          <w:t xml:space="preserve">ower </w:t>
        </w:r>
      </w:ins>
      <w:ins w:id="724" w:author="Antony Johnson" w:date="2022-11-01T15:11:00Z">
        <w:r w:rsidR="00773D6C">
          <w:t>S</w:t>
        </w:r>
      </w:ins>
      <w:ins w:id="725" w:author="Alastair Frew" w:date="2022-10-24T14:19:00Z">
        <w:del w:id="726" w:author="Antony Johnson" w:date="2022-11-01T15:11:00Z">
          <w:r w:rsidDel="00773D6C">
            <w:delText>s</w:delText>
          </w:r>
        </w:del>
        <w:r>
          <w:t xml:space="preserve">tations </w:t>
        </w:r>
      </w:ins>
      <w:ins w:id="727" w:author="Antony Johnson" w:date="2022-11-01T15:11:00Z">
        <w:r w:rsidR="00773D6C">
          <w:t xml:space="preserve">are </w:t>
        </w:r>
      </w:ins>
      <w:ins w:id="728" w:author="Alastair Frew" w:date="2022-10-24T14:19:00Z">
        <w:r>
          <w:t>only require</w:t>
        </w:r>
      </w:ins>
      <w:ins w:id="729" w:author="Antony Johnson" w:date="2022-11-01T15:11:00Z">
        <w:r w:rsidR="00773D6C">
          <w:t>d</w:t>
        </w:r>
      </w:ins>
      <w:ins w:id="730" w:author="Alastair Frew" w:date="2022-10-24T14:19:00Z">
        <w:r>
          <w:t xml:space="preserve"> to comply with Connection Condition (&amp; European</w:t>
        </w:r>
      </w:ins>
      <w:ins w:id="731" w:author="Graham, Garth" w:date="2022-10-25T17:57:00Z">
        <w:r w:rsidR="00B24EE2">
          <w:t xml:space="preserve"> Connection Condition</w:t>
        </w:r>
      </w:ins>
      <w:ins w:id="732" w:author="Alastair Frew" w:date="2022-10-24T14:19:00Z">
        <w:r>
          <w:t>) sections in either CC.6.5 or ECC.6.5 and submit data as per the BCs</w:t>
        </w:r>
      </w:ins>
      <w:ins w:id="733" w:author="Graham, Garth" w:date="2022-10-25T17:57:00Z">
        <w:r w:rsidR="00B24EE2">
          <w:t xml:space="preserve">. </w:t>
        </w:r>
      </w:ins>
      <w:ins w:id="734" w:author="Antony Johnson" w:date="2022-11-01T15:12:00Z">
        <w:r w:rsidR="0016758C">
          <w:t>This is so they can operate and be instru</w:t>
        </w:r>
        <w:r w:rsidR="00BE0F17">
          <w:t xml:space="preserve">cted in the wholesale </w:t>
        </w:r>
        <w:proofErr w:type="spellStart"/>
        <w:r w:rsidR="00BE0F17">
          <w:t>market.</w:t>
        </w:r>
      </w:ins>
      <w:ins w:id="735" w:author="Alastair Frew" w:date="2022-10-24T14:19:00Z">
        <w:del w:id="736" w:author="Graham, Garth" w:date="2022-10-25T17:57:00Z">
          <w:r w:rsidDel="00B24EE2">
            <w:delText>,</w:delText>
          </w:r>
        </w:del>
        <w:del w:id="737" w:author="Antony Johnson" w:date="2022-11-01T15:13:00Z">
          <w:r w:rsidDel="00BE0F17">
            <w:delText xml:space="preserve"> </w:delText>
          </w:r>
        </w:del>
      </w:ins>
      <w:ins w:id="738" w:author="Graham, Garth" w:date="2022-10-25T17:57:00Z">
        <w:del w:id="739" w:author="Antony Johnson" w:date="2022-11-01T15:13:00Z">
          <w:r w:rsidR="00B24EE2" w:rsidDel="00BE0F17">
            <w:delText>H</w:delText>
          </w:r>
        </w:del>
      </w:ins>
      <w:ins w:id="740" w:author="Alastair Frew" w:date="2022-10-24T14:19:00Z">
        <w:del w:id="741" w:author="Graham, Garth" w:date="2022-10-25T17:57:00Z">
          <w:r w:rsidDel="00B24EE2">
            <w:delText>h</w:delText>
          </w:r>
        </w:del>
        <w:del w:id="742" w:author="Antony Johnson" w:date="2022-11-01T15:13:00Z">
          <w:r w:rsidDel="00BE0F17">
            <w:delText>owever</w:delText>
          </w:r>
        </w:del>
      </w:ins>
      <w:ins w:id="743" w:author="Graham, Garth" w:date="2022-10-25T17:57:00Z">
        <w:del w:id="744" w:author="Antony Johnson" w:date="2022-11-01T15:13:00Z">
          <w:r w:rsidR="00B24EE2" w:rsidDel="00BE0F17">
            <w:delText>,</w:delText>
          </w:r>
        </w:del>
      </w:ins>
      <w:ins w:id="745" w:author="Alastair Frew" w:date="2022-10-24T14:19:00Z">
        <w:del w:id="746" w:author="Antony Johnson" w:date="2022-11-01T15:13:00Z">
          <w:r w:rsidDel="00BE0F17">
            <w:delText xml:space="preserve"> w</w:delText>
          </w:r>
        </w:del>
      </w:ins>
      <w:ins w:id="747" w:author="Antony Johnson" w:date="2022-11-01T15:13:00Z">
        <w:r w:rsidR="00BE0F17">
          <w:t>W</w:t>
        </w:r>
      </w:ins>
      <w:ins w:id="748" w:author="Alastair Frew" w:date="2022-10-24T14:19:00Z">
        <w:r>
          <w:t>ith</w:t>
        </w:r>
        <w:proofErr w:type="spellEnd"/>
        <w:r>
          <w:t xml:space="preserve"> this modification there are more significant changes. No matter the size or connection point of a BM Participant</w:t>
        </w:r>
        <w:del w:id="749" w:author="Antony Johnson" w:date="2022-11-01T15:13:00Z">
          <w:r w:rsidDel="00BE0F17">
            <w:delText>s</w:delText>
          </w:r>
        </w:del>
        <w:r>
          <w:t xml:space="preserve"> they will be required </w:t>
        </w:r>
        <w:proofErr w:type="gramStart"/>
        <w:r>
          <w:t>to:-</w:t>
        </w:r>
        <w:proofErr w:type="gramEnd"/>
        <w:r>
          <w:t xml:space="preserve">   </w:t>
        </w:r>
      </w:ins>
    </w:p>
    <w:p w14:paraId="7F03C298" w14:textId="0D6BA728" w:rsidR="00977478" w:rsidRDefault="00977478" w:rsidP="00977478">
      <w:pPr>
        <w:pStyle w:val="ListParagraph"/>
        <w:numPr>
          <w:ilvl w:val="0"/>
          <w:numId w:val="40"/>
        </w:numPr>
        <w:spacing w:before="0" w:after="160" w:line="259" w:lineRule="auto"/>
        <w:rPr>
          <w:ins w:id="750" w:author="Alastair Frew" w:date="2022-10-24T14:19:00Z"/>
        </w:rPr>
      </w:pPr>
      <w:ins w:id="751" w:author="Alastair Frew" w:date="2022-10-24T14:19:00Z">
        <w:r>
          <w:t xml:space="preserve">Ensure that all communications equipment connected to the ESO commination’s system shall continue to operate for a minimum of 72 hours after the failure of all external </w:t>
        </w:r>
        <w:del w:id="752" w:author="Graham, Garth" w:date="2022-10-25T17:57:00Z">
          <w:r w:rsidDel="00B24EE2">
            <w:delText xml:space="preserve">ESI </w:delText>
          </w:r>
        </w:del>
        <w:r>
          <w:t xml:space="preserve">electricity supplies to the site. </w:t>
        </w:r>
      </w:ins>
    </w:p>
    <w:p w14:paraId="4E4D38E1" w14:textId="28C4E5FC" w:rsidR="00977478" w:rsidRDefault="00977478">
      <w:pPr>
        <w:pStyle w:val="ListParagraph"/>
        <w:numPr>
          <w:ilvl w:val="0"/>
          <w:numId w:val="40"/>
        </w:numPr>
        <w:spacing w:before="0" w:after="160" w:line="259" w:lineRule="auto"/>
        <w:rPr>
          <w:ins w:id="753" w:author="Graham, Garth" w:date="2022-10-27T11:20:00Z"/>
        </w:rPr>
        <w:pPrChange w:id="754" w:author="Alastair Frew" w:date="2022-10-24T14:21:00Z">
          <w:pPr>
            <w:spacing w:line="240" w:lineRule="auto"/>
            <w:jc w:val="both"/>
            <w:textAlignment w:val="baseline"/>
          </w:pPr>
        </w:pPrChange>
      </w:pPr>
      <w:ins w:id="755" w:author="Alastair Frew" w:date="2022-10-24T14:19:00Z">
        <w:r>
          <w:t xml:space="preserve">Ensure that on the failure of all external </w:t>
        </w:r>
        <w:del w:id="756" w:author="Graham, Garth" w:date="2022-10-25T17:57:00Z">
          <w:r w:rsidDel="00B24EE2">
            <w:delText xml:space="preserve">ESI </w:delText>
          </w:r>
        </w:del>
        <w:r>
          <w:t>electricity supplies to the site all equipment on the site shall shutdown safely and be maintained in a condition such that when external</w:t>
        </w:r>
        <w:del w:id="757" w:author="Graham, Garth" w:date="2022-10-25T17:58:00Z">
          <w:r w:rsidDel="00C43FFA">
            <w:delText xml:space="preserve"> ESI</w:delText>
          </w:r>
        </w:del>
        <w:r>
          <w:t xml:space="preserve"> electricity supplies are reconnected, if a start instruction is received from the ESO, the</w:t>
        </w:r>
      </w:ins>
      <w:ins w:id="758" w:author="Antony Johnson" w:date="2022-11-01T15:13:00Z">
        <w:r w:rsidR="00150BEE">
          <w:t>ir</w:t>
        </w:r>
      </w:ins>
      <w:ins w:id="759" w:author="Alastair Frew" w:date="2022-10-24T14:19:00Z">
        <w:del w:id="760" w:author="Graham, Garth" w:date="2022-10-25T18:10:00Z">
          <w:r w:rsidDel="00E91851">
            <w:delText xml:space="preserve"> generating</w:delText>
          </w:r>
        </w:del>
        <w:r>
          <w:t xml:space="preserve"> </w:t>
        </w:r>
        <w:del w:id="761" w:author="Antony Johnson" w:date="2022-11-01T15:13:00Z">
          <w:r w:rsidDel="00150BEE">
            <w:delText xml:space="preserve">unit shall </w:delText>
          </w:r>
        </w:del>
      </w:ins>
      <w:ins w:id="762" w:author="Antony Johnson" w:date="2022-11-01T15:13:00Z">
        <w:r w:rsidR="00150BEE">
          <w:t xml:space="preserve">Plant shall be able to </w:t>
        </w:r>
      </w:ins>
      <w:ins w:id="763" w:author="Alastair Frew" w:date="2022-10-24T14:19:00Z">
        <w:r>
          <w:t xml:space="preserve">synchronise and load up </w:t>
        </w:r>
        <w:del w:id="764" w:author="Antony Johnson" w:date="2022-11-01T15:14:00Z">
          <w:r w:rsidDel="00150BEE">
            <w:delText>and per the cold</w:delText>
          </w:r>
        </w:del>
      </w:ins>
      <w:ins w:id="765" w:author="Antony Johnson" w:date="2022-11-01T15:14:00Z">
        <w:r w:rsidR="00150BEE">
          <w:t>as would be expected from a cold start unit</w:t>
        </w:r>
      </w:ins>
      <w:ins w:id="766" w:author="Alastair Frew" w:date="2022-10-24T14:19:00Z">
        <w:del w:id="767" w:author="Antony Johnson" w:date="2022-11-01T15:14:00Z">
          <w:r w:rsidDel="00150BEE">
            <w:delText xml:space="preserve"> start dynamic parameters</w:delText>
          </w:r>
        </w:del>
        <w:r>
          <w:t>. For the avoidance of doubt</w:t>
        </w:r>
      </w:ins>
      <w:ins w:id="768" w:author="Antony Johnson" w:date="2022-11-01T15:14:00Z">
        <w:r w:rsidR="00150BEE">
          <w:t>,</w:t>
        </w:r>
      </w:ins>
      <w:ins w:id="769" w:author="Alastair Frew" w:date="2022-10-24T14:19:00Z">
        <w:r>
          <w:t xml:space="preserve"> the </w:t>
        </w:r>
        <w:del w:id="770" w:author="Graham, Garth" w:date="2022-10-25T18:10:00Z">
          <w:r w:rsidDel="00E91851">
            <w:delText xml:space="preserve">generating </w:delText>
          </w:r>
        </w:del>
        <w:r>
          <w:t>site needs to either have or be capable of mobilising all required personnel and resources to site within the required timescales whilst all external ESI electricity supplies are dead. This capability to start must be maintained for a period of at least 72 hours from the failure of the external</w:t>
        </w:r>
        <w:del w:id="771" w:author="Graham, Garth" w:date="2022-10-25T18:10:00Z">
          <w:r w:rsidDel="00E91851">
            <w:delText xml:space="preserve"> ESI</w:delText>
          </w:r>
        </w:del>
        <w:r>
          <w:t xml:space="preserve"> electricity supplies. The cold start dynamic parameters are those which have been submitted in the week 24 schedule 2 data for a shutdown period of greater than 48 hours (note these parameters shall apply even if the shutdown period is less than 48 hours if the site was de-energised from all external </w:t>
        </w:r>
      </w:ins>
      <w:ins w:id="772" w:author="Graham, Garth" w:date="2022-10-25T18:11:00Z">
        <w:r w:rsidR="00E91851">
          <w:t xml:space="preserve">electricity </w:t>
        </w:r>
      </w:ins>
      <w:ins w:id="773" w:author="Alastair Frew" w:date="2022-10-24T14:19:00Z">
        <w:del w:id="774" w:author="Graham, Garth" w:date="2022-10-25T18:11:00Z">
          <w:r w:rsidDel="00E91851">
            <w:delText xml:space="preserve">ESI </w:delText>
          </w:r>
        </w:del>
        <w:r>
          <w:t xml:space="preserve">supplies and the times shall apply from the time </w:t>
        </w:r>
        <w:del w:id="775" w:author="Graham, Garth" w:date="2022-10-25T18:11:00Z">
          <w:r w:rsidDel="00E91851">
            <w:delText>site</w:delText>
          </w:r>
        </w:del>
      </w:ins>
      <w:ins w:id="776" w:author="Graham, Garth" w:date="2022-10-25T18:11:00Z">
        <w:r w:rsidR="00E91851">
          <w:t>electricity</w:t>
        </w:r>
      </w:ins>
      <w:ins w:id="777" w:author="Alastair Frew" w:date="2022-10-24T14:19:00Z">
        <w:r>
          <w:t xml:space="preserve"> supplies were restored</w:t>
        </w:r>
      </w:ins>
      <w:ins w:id="778" w:author="Graham, Garth" w:date="2022-10-25T18:11:00Z">
        <w:r w:rsidR="00E91851">
          <w:t xml:space="preserve"> to the site</w:t>
        </w:r>
      </w:ins>
      <w:ins w:id="779" w:author="Alastair Frew" w:date="2022-10-24T14:19:00Z">
        <w:r>
          <w:t xml:space="preserve">).  </w:t>
        </w:r>
      </w:ins>
    </w:p>
    <w:bookmarkEnd w:id="175"/>
    <w:p w14:paraId="3BFAE3C9" w14:textId="77777777" w:rsidR="00FF17AF" w:rsidRDefault="00FF17AF" w:rsidP="00D16700">
      <w:pPr>
        <w:spacing w:line="240" w:lineRule="auto"/>
        <w:jc w:val="both"/>
        <w:textAlignment w:val="baseline"/>
      </w:pPr>
    </w:p>
    <w:p w14:paraId="0A1E91BC" w14:textId="77777777" w:rsidR="00FF17AF" w:rsidRDefault="00FF17AF" w:rsidP="00D16700">
      <w:pPr>
        <w:spacing w:line="240" w:lineRule="auto"/>
        <w:jc w:val="both"/>
        <w:textAlignment w:val="baseline"/>
        <w:rPr>
          <w:rFonts w:cs="Arial"/>
        </w:rPr>
      </w:pPr>
    </w:p>
    <w:p w14:paraId="09950E1D" w14:textId="3D537664" w:rsidR="008B5E27" w:rsidRPr="009F5EE5" w:rsidRDefault="00B4093B" w:rsidP="00D16700">
      <w:pPr>
        <w:spacing w:line="240" w:lineRule="auto"/>
        <w:jc w:val="both"/>
        <w:textAlignment w:val="baseline"/>
        <w:rPr>
          <w:rFonts w:cs="Arial"/>
          <w:b/>
          <w:bCs/>
        </w:rPr>
      </w:pPr>
      <w:r>
        <w:rPr>
          <w:rFonts w:cs="Arial"/>
          <w:b/>
          <w:bCs/>
        </w:rPr>
        <w:t xml:space="preserve">GC0156 </w:t>
      </w:r>
      <w:r w:rsidR="008A7EE7" w:rsidRPr="007E39AD">
        <w:rPr>
          <w:rFonts w:cs="Arial"/>
          <w:b/>
          <w:bCs/>
        </w:rPr>
        <w:t xml:space="preserve">Subgroups </w:t>
      </w:r>
      <w:r w:rsidR="004825B2">
        <w:rPr>
          <w:rFonts w:cs="Arial"/>
          <w:b/>
          <w:bCs/>
        </w:rPr>
        <w:t>Objectives</w:t>
      </w:r>
    </w:p>
    <w:p w14:paraId="0548A5D1" w14:textId="2CAF45F9" w:rsidR="00F76D9F" w:rsidRDefault="008B5E27" w:rsidP="00D16700">
      <w:pPr>
        <w:spacing w:line="240" w:lineRule="auto"/>
        <w:jc w:val="both"/>
        <w:textAlignment w:val="baseline"/>
        <w:rPr>
          <w:rFonts w:cs="Arial"/>
        </w:rPr>
      </w:pPr>
      <w:r>
        <w:rPr>
          <w:rFonts w:cs="Arial"/>
        </w:rPr>
        <w:t>In line with the recommendation of the non-code working group four GC0156</w:t>
      </w:r>
      <w:r w:rsidR="00F76D9F">
        <w:rPr>
          <w:rFonts w:cs="Arial"/>
        </w:rPr>
        <w:t xml:space="preserve"> subgroups </w:t>
      </w:r>
      <w:r w:rsidR="00354D89">
        <w:rPr>
          <w:rFonts w:cs="Arial"/>
        </w:rPr>
        <w:t xml:space="preserve">were </w:t>
      </w:r>
      <w:r w:rsidR="00390A46">
        <w:rPr>
          <w:rFonts w:cs="Arial"/>
        </w:rPr>
        <w:t xml:space="preserve">established to examine </w:t>
      </w:r>
      <w:r w:rsidR="00D42891">
        <w:rPr>
          <w:rFonts w:cs="Arial"/>
        </w:rPr>
        <w:t>certain aspects of GC0156</w:t>
      </w:r>
      <w:r w:rsidR="00D42891">
        <w:rPr>
          <w:rStyle w:val="FootnoteReference"/>
          <w:rFonts w:cs="Arial"/>
        </w:rPr>
        <w:footnoteReference w:id="9"/>
      </w:r>
      <w:r w:rsidR="00D42891">
        <w:rPr>
          <w:rFonts w:cs="Arial"/>
        </w:rPr>
        <w:t xml:space="preserve"> </w:t>
      </w:r>
      <w:r w:rsidR="00354D89">
        <w:rPr>
          <w:rFonts w:cs="Arial"/>
        </w:rPr>
        <w:t xml:space="preserve">which </w:t>
      </w:r>
      <w:r w:rsidR="00D70A37">
        <w:rPr>
          <w:rFonts w:cs="Arial"/>
        </w:rPr>
        <w:t xml:space="preserve">met </w:t>
      </w:r>
      <w:r w:rsidR="00354D89">
        <w:rPr>
          <w:rFonts w:cs="Arial"/>
        </w:rPr>
        <w:t xml:space="preserve">on a </w:t>
      </w:r>
      <w:r w:rsidR="00D70A37">
        <w:rPr>
          <w:rFonts w:cs="Arial"/>
        </w:rPr>
        <w:t>bi-weekly</w:t>
      </w:r>
      <w:r w:rsidR="006142DF">
        <w:rPr>
          <w:rFonts w:cs="Arial"/>
        </w:rPr>
        <w:t xml:space="preserve"> </w:t>
      </w:r>
      <w:r w:rsidR="00354D89">
        <w:rPr>
          <w:rFonts w:cs="Arial"/>
        </w:rPr>
        <w:t xml:space="preserve">basis </w:t>
      </w:r>
      <w:r w:rsidR="006B6EBE">
        <w:rPr>
          <w:rFonts w:cs="Arial"/>
        </w:rPr>
        <w:t>between</w:t>
      </w:r>
      <w:r w:rsidR="006142DF">
        <w:rPr>
          <w:rFonts w:cs="Arial"/>
        </w:rPr>
        <w:t xml:space="preserve"> July 2022 – October 2022</w:t>
      </w:r>
      <w:r w:rsidR="00354D89">
        <w:rPr>
          <w:rFonts w:cs="Arial"/>
        </w:rPr>
        <w:t>.  The aim of these subgroups was</w:t>
      </w:r>
      <w:r w:rsidR="00D70A37">
        <w:rPr>
          <w:rFonts w:cs="Arial"/>
        </w:rPr>
        <w:t xml:space="preserve"> to consider and develop </w:t>
      </w:r>
      <w:r w:rsidR="007E1770">
        <w:rPr>
          <w:rFonts w:cs="Arial"/>
        </w:rPr>
        <w:t xml:space="preserve">the necessary </w:t>
      </w:r>
      <w:r w:rsidR="00D70A37">
        <w:rPr>
          <w:rFonts w:cs="Arial"/>
        </w:rPr>
        <w:t xml:space="preserve">aspects of the </w:t>
      </w:r>
      <w:r w:rsidR="00D42891">
        <w:rPr>
          <w:rFonts w:cs="Arial"/>
        </w:rPr>
        <w:t>GC0156</w:t>
      </w:r>
      <w:r w:rsidR="00D70A37">
        <w:rPr>
          <w:rFonts w:cs="Arial"/>
        </w:rPr>
        <w:t xml:space="preserve"> modification requirements </w:t>
      </w:r>
      <w:r w:rsidR="00A066B2">
        <w:rPr>
          <w:rFonts w:cs="Arial"/>
        </w:rPr>
        <w:t xml:space="preserve">as </w:t>
      </w:r>
      <w:r w:rsidR="004409E1">
        <w:rPr>
          <w:rFonts w:cs="Arial"/>
        </w:rPr>
        <w:t>outlined below</w:t>
      </w:r>
      <w:r w:rsidR="004767C3">
        <w:rPr>
          <w:rFonts w:cs="Arial"/>
        </w:rPr>
        <w:t>.</w:t>
      </w:r>
      <w:r w:rsidR="004767C3" w:rsidRPr="004767C3">
        <w:t xml:space="preserve"> </w:t>
      </w:r>
      <w:r w:rsidR="00D42891">
        <w:t xml:space="preserve"> </w:t>
      </w:r>
      <w:r w:rsidR="00C35DA0">
        <w:t>Some</w:t>
      </w:r>
      <w:r w:rsidR="004767C3">
        <w:t xml:space="preserve"> </w:t>
      </w:r>
      <w:r w:rsidR="007E1770">
        <w:t>w</w:t>
      </w:r>
      <w:r w:rsidR="004767C3">
        <w:t xml:space="preserve">orkgroup </w:t>
      </w:r>
      <w:r w:rsidR="00C35DA0">
        <w:t xml:space="preserve">members </w:t>
      </w:r>
      <w:r w:rsidR="004767C3">
        <w:t xml:space="preserve">queried the relevance of the Markets and Funding Mechanism Subgroup to </w:t>
      </w:r>
      <w:r w:rsidR="007B4A3A">
        <w:t>GC</w:t>
      </w:r>
      <w:r w:rsidR="00C11CC5">
        <w:t>0156</w:t>
      </w:r>
      <w:r w:rsidR="00791726">
        <w:t xml:space="preserve"> (rather than CUSC)</w:t>
      </w:r>
      <w:r w:rsidR="00C11CC5">
        <w:t xml:space="preserve">, </w:t>
      </w:r>
      <w:r w:rsidR="00791726">
        <w:t>and</w:t>
      </w:r>
      <w:r w:rsidR="00C11CC5">
        <w:t xml:space="preserve"> after deliberations on this it</w:t>
      </w:r>
      <w:r w:rsidR="004767C3">
        <w:t xml:space="preserve"> was </w:t>
      </w:r>
      <w:r w:rsidR="00C11CC5">
        <w:t>decided</w:t>
      </w:r>
      <w:r w:rsidR="004767C3">
        <w:t xml:space="preserve"> that the outputs of th</w:t>
      </w:r>
      <w:r w:rsidR="00EE66AB">
        <w:t>e Markets and Funding</w:t>
      </w:r>
      <w:r w:rsidR="00E811EF">
        <w:t xml:space="preserve"> Subgroup</w:t>
      </w:r>
      <w:r w:rsidR="004767C3">
        <w:t xml:space="preserve"> will be for information only</w:t>
      </w:r>
      <w:r w:rsidR="00E258BC">
        <w:t xml:space="preserve"> although</w:t>
      </w:r>
      <w:r w:rsidR="00C11CC5">
        <w:t xml:space="preserve"> the</w:t>
      </w:r>
      <w:r w:rsidR="004767C3">
        <w:t xml:space="preserve"> </w:t>
      </w:r>
      <w:r w:rsidR="00791726">
        <w:t>report</w:t>
      </w:r>
      <w:r w:rsidR="004767C3">
        <w:t xml:space="preserve"> will feed into other codes </w:t>
      </w:r>
      <w:r w:rsidR="00D42891">
        <w:t>(</w:t>
      </w:r>
      <w:r w:rsidR="00791726">
        <w:t>modification proposals</w:t>
      </w:r>
      <w:r w:rsidR="007E1770">
        <w:t>,</w:t>
      </w:r>
      <w:r w:rsidR="004767C3">
        <w:t xml:space="preserve"> CUSC </w:t>
      </w:r>
      <w:r w:rsidR="00C91821">
        <w:t>&amp; BSC</w:t>
      </w:r>
      <w:r w:rsidR="004767C3">
        <w:t xml:space="preserve"> most especially</w:t>
      </w:r>
      <w:r w:rsidR="00D42891">
        <w:t>)</w:t>
      </w:r>
      <w:r w:rsidR="00C11CC5">
        <w:rPr>
          <w:rFonts w:cs="Arial"/>
        </w:rPr>
        <w:t>.</w:t>
      </w:r>
    </w:p>
    <w:p w14:paraId="7D142842" w14:textId="77777777" w:rsidR="00762319" w:rsidRPr="00D841E3" w:rsidRDefault="00762319" w:rsidP="00D16700">
      <w:pPr>
        <w:spacing w:line="240" w:lineRule="auto"/>
        <w:jc w:val="both"/>
        <w:textAlignment w:val="baseline"/>
        <w:rPr>
          <w:rFonts w:cs="Arial"/>
        </w:rPr>
      </w:pPr>
    </w:p>
    <w:p w14:paraId="4F142440" w14:textId="65426FE9" w:rsidR="008A7EE7" w:rsidRPr="00A57072" w:rsidRDefault="00526BEE" w:rsidP="00D16700">
      <w:pPr>
        <w:spacing w:line="240" w:lineRule="auto"/>
        <w:jc w:val="both"/>
        <w:textAlignment w:val="baseline"/>
        <w:rPr>
          <w:rFonts w:cs="Arial"/>
          <w:u w:val="single"/>
        </w:rPr>
      </w:pPr>
      <w:r w:rsidRPr="00127CF0">
        <w:rPr>
          <w:rFonts w:cs="Arial"/>
          <w:u w:val="single"/>
        </w:rPr>
        <w:t>Future Networks</w:t>
      </w:r>
    </w:p>
    <w:p w14:paraId="27B32A24" w14:textId="5821927E" w:rsidR="008A7EE7" w:rsidRPr="004409E1" w:rsidRDefault="00ED5364" w:rsidP="004409E1">
      <w:pPr>
        <w:jc w:val="both"/>
      </w:pPr>
      <w:r>
        <w:t xml:space="preserve">Objective: </w:t>
      </w:r>
      <w:r w:rsidR="004409E1" w:rsidRPr="00CD500C">
        <w:t>To determine further future network requirements</w:t>
      </w:r>
      <w:r w:rsidR="004409E1">
        <w:t xml:space="preserve"> that may have implications</w:t>
      </w:r>
      <w:r w:rsidR="004409E1" w:rsidRPr="00CD500C">
        <w:t xml:space="preserve"> for </w:t>
      </w:r>
      <w:r w:rsidR="007E1770">
        <w:t>n</w:t>
      </w:r>
      <w:r w:rsidR="004409E1" w:rsidRPr="00CD500C">
        <w:t xml:space="preserve">etwork </w:t>
      </w:r>
      <w:r w:rsidR="007E1770">
        <w:t>o</w:t>
      </w:r>
      <w:r w:rsidR="004409E1" w:rsidRPr="00CD500C">
        <w:t>perators</w:t>
      </w:r>
      <w:r w:rsidR="004409E1">
        <w:t xml:space="preserve">, </w:t>
      </w:r>
      <w:r w:rsidR="002A2173">
        <w:t>TOs</w:t>
      </w:r>
      <w:r w:rsidR="004409E1">
        <w:t xml:space="preserve">, </w:t>
      </w:r>
      <w:r w:rsidR="002A2173">
        <w:t>OFTOs</w:t>
      </w:r>
      <w:r w:rsidR="004409E1">
        <w:t xml:space="preserve"> and </w:t>
      </w:r>
      <w:r w:rsidR="002A2173">
        <w:t>CATOs</w:t>
      </w:r>
      <w:r w:rsidR="004409E1">
        <w:t xml:space="preserve"> to facilitate how the industry can meet the requirements of the </w:t>
      </w:r>
      <w:r w:rsidR="00A066B2">
        <w:t>ESRS.</w:t>
      </w:r>
    </w:p>
    <w:p w14:paraId="7E47A7FF" w14:textId="77777777" w:rsidR="004409E1" w:rsidRDefault="004409E1" w:rsidP="00D16700">
      <w:pPr>
        <w:spacing w:line="240" w:lineRule="auto"/>
        <w:jc w:val="both"/>
        <w:textAlignment w:val="baseline"/>
        <w:rPr>
          <w:rFonts w:cs="Arial"/>
        </w:rPr>
      </w:pPr>
    </w:p>
    <w:p w14:paraId="10AFDF32" w14:textId="4DD2CC6B" w:rsidR="00127CF0" w:rsidRPr="00127CF0" w:rsidRDefault="00127CF0" w:rsidP="00D16700">
      <w:pPr>
        <w:spacing w:line="240" w:lineRule="auto"/>
        <w:jc w:val="both"/>
        <w:textAlignment w:val="baseline"/>
        <w:rPr>
          <w:rFonts w:cs="Arial"/>
          <w:u w:val="single"/>
        </w:rPr>
      </w:pPr>
      <w:r w:rsidRPr="00127CF0">
        <w:rPr>
          <w:rFonts w:cs="Arial"/>
          <w:u w:val="single"/>
        </w:rPr>
        <w:t>Assurance Activities</w:t>
      </w:r>
    </w:p>
    <w:p w14:paraId="093FFE37" w14:textId="41E18596" w:rsidR="00127CF0" w:rsidRDefault="00ED5364" w:rsidP="00D16700">
      <w:pPr>
        <w:spacing w:line="240" w:lineRule="auto"/>
        <w:jc w:val="both"/>
        <w:textAlignment w:val="baseline"/>
      </w:pPr>
      <w:r>
        <w:t xml:space="preserve">Objective: </w:t>
      </w:r>
      <w:r w:rsidR="00762319">
        <w:t>To develop the assurance framework and performance monitoring framework</w:t>
      </w:r>
      <w:r w:rsidR="00D21B1A">
        <w:t xml:space="preserve"> and</w:t>
      </w:r>
      <w:r w:rsidR="00762319">
        <w:t xml:space="preserve"> to enable </w:t>
      </w:r>
      <w:r w:rsidR="002A2173">
        <w:t>I</w:t>
      </w:r>
      <w:r w:rsidR="00762319">
        <w:t>ndustry performance against the ESRS</w:t>
      </w:r>
      <w:r w:rsidR="00791726">
        <w:t xml:space="preserve"> to be assessed</w:t>
      </w:r>
      <w:r w:rsidR="00762319">
        <w:t>.</w:t>
      </w:r>
    </w:p>
    <w:p w14:paraId="622BAB41" w14:textId="77777777" w:rsidR="00762319" w:rsidRDefault="00762319" w:rsidP="00D16700">
      <w:pPr>
        <w:spacing w:line="240" w:lineRule="auto"/>
        <w:jc w:val="both"/>
        <w:textAlignment w:val="baseline"/>
        <w:rPr>
          <w:rFonts w:cs="Arial"/>
        </w:rPr>
      </w:pPr>
    </w:p>
    <w:p w14:paraId="011D21D7" w14:textId="20A5D1AA" w:rsidR="00127CF0" w:rsidRPr="0011148F" w:rsidRDefault="00127CF0" w:rsidP="0011148F">
      <w:pPr>
        <w:rPr>
          <w:u w:val="single"/>
        </w:rPr>
      </w:pPr>
      <w:r w:rsidRPr="0011148F">
        <w:rPr>
          <w:u w:val="single"/>
        </w:rPr>
        <w:t>Communications Infrastructure</w:t>
      </w:r>
    </w:p>
    <w:p w14:paraId="27084C4D" w14:textId="6698F886" w:rsidR="00ED5364" w:rsidRDefault="00ED5364" w:rsidP="0037780F">
      <w:pPr>
        <w:rPr>
          <w:rFonts w:cstheme="minorHAnsi"/>
          <w:szCs w:val="32"/>
        </w:rPr>
      </w:pPr>
      <w:r>
        <w:rPr>
          <w:rFonts w:cstheme="minorHAnsi"/>
          <w:szCs w:val="32"/>
        </w:rPr>
        <w:t xml:space="preserve">Objective: </w:t>
      </w:r>
      <w:r w:rsidR="001E4767" w:rsidRPr="001E4767">
        <w:rPr>
          <w:rFonts w:cstheme="minorHAnsi"/>
          <w:szCs w:val="32"/>
        </w:rPr>
        <w:t xml:space="preserve">To propose changes to the telecommunication requirements for </w:t>
      </w:r>
      <w:r w:rsidR="00791726">
        <w:rPr>
          <w:rFonts w:cstheme="minorHAnsi"/>
          <w:szCs w:val="32"/>
        </w:rPr>
        <w:t>DNOs</w:t>
      </w:r>
      <w:r w:rsidR="002C5C7E">
        <w:rPr>
          <w:rFonts w:cstheme="minorHAnsi"/>
          <w:szCs w:val="32"/>
        </w:rPr>
        <w:t xml:space="preserve"> </w:t>
      </w:r>
      <w:r w:rsidR="007E1770">
        <w:rPr>
          <w:rFonts w:cstheme="minorHAnsi"/>
          <w:szCs w:val="32"/>
        </w:rPr>
        <w:t>n</w:t>
      </w:r>
      <w:r w:rsidR="001E4767" w:rsidRPr="001E4767">
        <w:rPr>
          <w:rFonts w:cstheme="minorHAnsi"/>
          <w:szCs w:val="32"/>
        </w:rPr>
        <w:t xml:space="preserve">etwork </w:t>
      </w:r>
      <w:r w:rsidR="007E1770">
        <w:rPr>
          <w:rFonts w:cstheme="minorHAnsi"/>
          <w:szCs w:val="32"/>
        </w:rPr>
        <w:t>o</w:t>
      </w:r>
      <w:r w:rsidR="001E4767" w:rsidRPr="001E4767">
        <w:rPr>
          <w:rFonts w:cstheme="minorHAnsi"/>
          <w:szCs w:val="32"/>
        </w:rPr>
        <w:t xml:space="preserve">perators, TOs, OFTOs, DNOs, </w:t>
      </w:r>
      <w:r w:rsidR="007E1770">
        <w:rPr>
          <w:rFonts w:cstheme="minorHAnsi"/>
          <w:szCs w:val="32"/>
        </w:rPr>
        <w:t>r</w:t>
      </w:r>
      <w:r w:rsidR="001E4767" w:rsidRPr="001E4767">
        <w:rPr>
          <w:rFonts w:cstheme="minorHAnsi"/>
          <w:szCs w:val="32"/>
        </w:rPr>
        <w:t xml:space="preserve">estoration </w:t>
      </w:r>
      <w:r w:rsidR="007E1770">
        <w:rPr>
          <w:rFonts w:cstheme="minorHAnsi"/>
          <w:szCs w:val="32"/>
        </w:rPr>
        <w:t>s</w:t>
      </w:r>
      <w:r w:rsidR="001E4767" w:rsidRPr="001E4767">
        <w:rPr>
          <w:rFonts w:cstheme="minorHAnsi"/>
          <w:szCs w:val="32"/>
        </w:rPr>
        <w:t xml:space="preserve">ervice </w:t>
      </w:r>
      <w:r w:rsidR="007E1770">
        <w:rPr>
          <w:rFonts w:cstheme="minorHAnsi"/>
          <w:szCs w:val="32"/>
        </w:rPr>
        <w:t>p</w:t>
      </w:r>
      <w:r w:rsidR="001E4767" w:rsidRPr="001E4767">
        <w:rPr>
          <w:rFonts w:cstheme="minorHAnsi"/>
          <w:szCs w:val="32"/>
        </w:rPr>
        <w:t>roviders and any other relevant parties required to facilitate the implementation of the ESRS. </w:t>
      </w:r>
    </w:p>
    <w:p w14:paraId="01D6F789" w14:textId="158315BB" w:rsidR="002066CC" w:rsidRPr="002066CC" w:rsidRDefault="002066CC" w:rsidP="002066CC">
      <w:pPr>
        <w:rPr>
          <w:rFonts w:cstheme="minorHAnsi"/>
          <w:szCs w:val="32"/>
        </w:rPr>
      </w:pPr>
    </w:p>
    <w:p w14:paraId="1308DAB9" w14:textId="32B9A020" w:rsidR="00127CF0" w:rsidRDefault="00D14055" w:rsidP="00D16700">
      <w:pPr>
        <w:spacing w:line="240" w:lineRule="auto"/>
        <w:jc w:val="both"/>
        <w:textAlignment w:val="baseline"/>
        <w:rPr>
          <w:rFonts w:cs="Arial"/>
        </w:rPr>
      </w:pPr>
      <w:r>
        <w:rPr>
          <w:rFonts w:cs="Arial"/>
        </w:rPr>
        <w:t xml:space="preserve">The ESO </w:t>
      </w:r>
      <w:r w:rsidR="004774CD">
        <w:rPr>
          <w:rFonts w:cs="Arial"/>
        </w:rPr>
        <w:t>r</w:t>
      </w:r>
      <w:r>
        <w:rPr>
          <w:rFonts w:cs="Arial"/>
        </w:rPr>
        <w:t>epresentative</w:t>
      </w:r>
      <w:r w:rsidR="00F15E07">
        <w:rPr>
          <w:rFonts w:cs="Arial"/>
        </w:rPr>
        <w:t xml:space="preserve"> </w:t>
      </w:r>
      <w:r w:rsidR="009F3CC1">
        <w:rPr>
          <w:rFonts w:cs="Arial"/>
        </w:rPr>
        <w:t>and a</w:t>
      </w:r>
      <w:r w:rsidR="005A7DD2">
        <w:rPr>
          <w:rFonts w:cs="Arial"/>
        </w:rPr>
        <w:t xml:space="preserve"> Workgroup </w:t>
      </w:r>
      <w:r w:rsidR="009F3CC1">
        <w:rPr>
          <w:rFonts w:cs="Arial"/>
        </w:rPr>
        <w:t xml:space="preserve">member </w:t>
      </w:r>
      <w:r w:rsidR="00761851">
        <w:rPr>
          <w:rFonts w:cs="Arial"/>
        </w:rPr>
        <w:t>r</w:t>
      </w:r>
      <w:r>
        <w:rPr>
          <w:rFonts w:cs="Arial"/>
        </w:rPr>
        <w:t>epresentative</w:t>
      </w:r>
      <w:r w:rsidR="00F15E07">
        <w:rPr>
          <w:rFonts w:cs="Arial"/>
        </w:rPr>
        <w:t xml:space="preserve"> advised the </w:t>
      </w:r>
      <w:r w:rsidR="00761851">
        <w:rPr>
          <w:rFonts w:cs="Arial"/>
        </w:rPr>
        <w:t>w</w:t>
      </w:r>
      <w:r w:rsidR="00F15E07">
        <w:rPr>
          <w:rFonts w:cs="Arial"/>
        </w:rPr>
        <w:t xml:space="preserve">orkgroup that </w:t>
      </w:r>
      <w:r w:rsidR="003B6C7C">
        <w:rPr>
          <w:rFonts w:cs="Arial"/>
        </w:rPr>
        <w:t xml:space="preserve">the </w:t>
      </w:r>
      <w:r w:rsidRPr="00D14055">
        <w:rPr>
          <w:rFonts w:cs="Arial"/>
        </w:rPr>
        <w:t>December 2026 deadline is challenging to get the</w:t>
      </w:r>
      <w:r w:rsidR="00F15E07">
        <w:rPr>
          <w:rFonts w:cs="Arial"/>
        </w:rPr>
        <w:t xml:space="preserve"> required</w:t>
      </w:r>
      <w:r w:rsidRPr="00D14055">
        <w:rPr>
          <w:rFonts w:cs="Arial"/>
        </w:rPr>
        <w:t xml:space="preserve"> technologies in place, and the </w:t>
      </w:r>
      <w:r w:rsidR="00791726">
        <w:rPr>
          <w:rFonts w:cs="Arial"/>
        </w:rPr>
        <w:t xml:space="preserve">implementation </w:t>
      </w:r>
      <w:r w:rsidRPr="00D14055">
        <w:rPr>
          <w:rFonts w:cs="Arial"/>
        </w:rPr>
        <w:t xml:space="preserve">costs </w:t>
      </w:r>
      <w:r w:rsidR="00791726">
        <w:rPr>
          <w:rFonts w:cs="Arial"/>
        </w:rPr>
        <w:t>that may need to be incurred by stakeholders to implement the required changes</w:t>
      </w:r>
      <w:r w:rsidRPr="00D14055">
        <w:rPr>
          <w:rFonts w:cs="Arial"/>
        </w:rPr>
        <w:t xml:space="preserve"> are unlikely to be </w:t>
      </w:r>
      <w:r w:rsidR="00F15E07">
        <w:rPr>
          <w:rFonts w:cs="Arial"/>
        </w:rPr>
        <w:t>determined</w:t>
      </w:r>
      <w:r w:rsidRPr="00D14055">
        <w:rPr>
          <w:rFonts w:cs="Arial"/>
        </w:rPr>
        <w:t xml:space="preserve"> within the</w:t>
      </w:r>
      <w:r w:rsidR="006142DF">
        <w:rPr>
          <w:rFonts w:cs="Arial"/>
        </w:rPr>
        <w:t xml:space="preserve"> set</w:t>
      </w:r>
      <w:r w:rsidRPr="00D14055">
        <w:rPr>
          <w:rFonts w:cs="Arial"/>
        </w:rPr>
        <w:t xml:space="preserve"> timeframe </w:t>
      </w:r>
      <w:r w:rsidR="00787F3A">
        <w:rPr>
          <w:rFonts w:cs="Arial"/>
        </w:rPr>
        <w:t xml:space="preserve">to complete </w:t>
      </w:r>
      <w:r w:rsidR="00B923AF">
        <w:rPr>
          <w:rFonts w:cs="Arial"/>
        </w:rPr>
        <w:t>subgroup</w:t>
      </w:r>
      <w:r w:rsidR="00787F3A">
        <w:rPr>
          <w:rFonts w:cs="Arial"/>
        </w:rPr>
        <w:t xml:space="preserve"> </w:t>
      </w:r>
      <w:commentRangeStart w:id="781"/>
      <w:commentRangeStart w:id="782"/>
      <w:r w:rsidR="00787F3A">
        <w:rPr>
          <w:rFonts w:cs="Arial"/>
        </w:rPr>
        <w:t>meetings</w:t>
      </w:r>
      <w:commentRangeEnd w:id="781"/>
      <w:commentRangeEnd w:id="782"/>
      <w:r w:rsidRPr="00D14055">
        <w:rPr>
          <w:rFonts w:cs="Arial"/>
        </w:rPr>
        <w:t>.</w:t>
      </w:r>
      <w:r w:rsidR="00791726">
        <w:rPr>
          <w:rStyle w:val="CommentReference"/>
          <w:rFonts w:ascii="Arial" w:eastAsia="Times New Roman" w:hAnsi="Arial" w:cs="Times New Roman"/>
          <w:lang w:eastAsia="en-GB"/>
        </w:rPr>
        <w:commentReference w:id="781"/>
      </w:r>
      <w:r w:rsidR="00DB4E08">
        <w:rPr>
          <w:rStyle w:val="CommentReference"/>
          <w:rFonts w:ascii="Arial" w:eastAsia="Times New Roman" w:hAnsi="Arial" w:cs="Times New Roman"/>
          <w:lang w:eastAsia="en-GB"/>
        </w:rPr>
        <w:commentReference w:id="782"/>
      </w:r>
    </w:p>
    <w:p w14:paraId="4C402C72" w14:textId="77777777" w:rsidR="00577ECA" w:rsidRDefault="00577ECA" w:rsidP="00D16700">
      <w:pPr>
        <w:spacing w:line="240" w:lineRule="auto"/>
        <w:jc w:val="both"/>
        <w:textAlignment w:val="baseline"/>
        <w:rPr>
          <w:rFonts w:cs="Arial"/>
        </w:rPr>
      </w:pPr>
      <w:bookmarkStart w:id="783" w:name="_Hlk116385050"/>
    </w:p>
    <w:p w14:paraId="18A9BDEC" w14:textId="53465538" w:rsidR="00127CF0" w:rsidRPr="00127CF0" w:rsidRDefault="00127CF0" w:rsidP="00D16700">
      <w:pPr>
        <w:spacing w:line="240" w:lineRule="auto"/>
        <w:jc w:val="both"/>
        <w:textAlignment w:val="baseline"/>
        <w:rPr>
          <w:rFonts w:cs="Arial"/>
          <w:u w:val="single"/>
        </w:rPr>
      </w:pPr>
      <w:r w:rsidRPr="00127CF0">
        <w:rPr>
          <w:rFonts w:cs="Arial"/>
          <w:u w:val="single"/>
        </w:rPr>
        <w:t>Markets and Funding Mechanism</w:t>
      </w:r>
    </w:p>
    <w:p w14:paraId="410645B9" w14:textId="4EAA8EFA" w:rsidR="000F1A99" w:rsidRPr="000F1A99" w:rsidRDefault="00ED5364" w:rsidP="000F1A99">
      <w:pPr>
        <w:spacing w:line="240" w:lineRule="auto"/>
        <w:jc w:val="both"/>
        <w:textAlignment w:val="baseline"/>
      </w:pPr>
      <w:r>
        <w:rPr>
          <w:rStyle w:val="normaltextrun"/>
          <w:rFonts w:asciiTheme="majorHAnsi" w:hAnsiTheme="majorHAnsi" w:cstheme="majorHAnsi"/>
          <w:shd w:val="clear" w:color="auto" w:fill="FFFFFF"/>
        </w:rPr>
        <w:t>Objective: T</w:t>
      </w:r>
      <w:r w:rsidRPr="00ED5364">
        <w:rPr>
          <w:rStyle w:val="normaltextrun"/>
          <w:rFonts w:asciiTheme="majorHAnsi" w:hAnsiTheme="majorHAnsi" w:cstheme="majorHAnsi"/>
          <w:shd w:val="clear" w:color="auto" w:fill="FFFFFF"/>
        </w:rPr>
        <w:t xml:space="preserve">o </w:t>
      </w:r>
      <w:r w:rsidR="000F1A99" w:rsidRPr="000F1A99">
        <w:t>estimate costs (if possible) associated with the activities to implement the ESRS requirements</w:t>
      </w:r>
      <w:r w:rsidR="00B134FE">
        <w:t>;</w:t>
      </w:r>
      <w:r w:rsidR="000F1A99" w:rsidRPr="000F1A99">
        <w:t xml:space="preserve"> advise the CUSC/BSC Panels of the funding implications for relevant stakeholders/parties</w:t>
      </w:r>
      <w:r w:rsidR="0030386B">
        <w:t xml:space="preserve">, </w:t>
      </w:r>
      <w:r w:rsidR="000F1A99" w:rsidRPr="000F1A99">
        <w:t xml:space="preserve">advise the GC0156 </w:t>
      </w:r>
      <w:r w:rsidR="006A3AF2">
        <w:t>w</w:t>
      </w:r>
      <w:r w:rsidR="00B134FE">
        <w:t>orkgroup</w:t>
      </w:r>
      <w:r w:rsidR="000F1A99" w:rsidRPr="000F1A99">
        <w:t xml:space="preserve"> on costs </w:t>
      </w:r>
      <w:r w:rsidR="00E811EF">
        <w:t>on other</w:t>
      </w:r>
      <w:r w:rsidR="000F1A99" w:rsidRPr="000F1A99">
        <w:t xml:space="preserve"> parties involved in facilitating the implementation of ESRS and suggest how these should be accommodated. </w:t>
      </w:r>
    </w:p>
    <w:p w14:paraId="6DD462E6" w14:textId="77777777" w:rsidR="00ED5364" w:rsidRDefault="00ED5364" w:rsidP="00D16700">
      <w:pPr>
        <w:spacing w:line="240" w:lineRule="auto"/>
        <w:jc w:val="both"/>
        <w:textAlignment w:val="baseline"/>
      </w:pPr>
    </w:p>
    <w:bookmarkEnd w:id="783"/>
    <w:p w14:paraId="433966A4" w14:textId="5043FBA9" w:rsidR="00D16700" w:rsidRPr="00827245" w:rsidRDefault="002C6D51" w:rsidP="00D16700">
      <w:pPr>
        <w:spacing w:line="240" w:lineRule="auto"/>
        <w:jc w:val="both"/>
        <w:textAlignment w:val="baseline"/>
      </w:pPr>
      <w:r>
        <w:t xml:space="preserve">The subgroup had insufficient time to </w:t>
      </w:r>
      <w:proofErr w:type="gramStart"/>
      <w:r>
        <w:t>make an assessment of</w:t>
      </w:r>
      <w:proofErr w:type="gramEnd"/>
      <w:r>
        <w:t xml:space="preserve"> the costs that might be incurred by stakeholders.</w:t>
      </w:r>
      <w:r w:rsidR="00827245">
        <w:t xml:space="preserve"> </w:t>
      </w:r>
      <w:r w:rsidR="00DE6AD1" w:rsidRPr="001F7667">
        <w:rPr>
          <w:rFonts w:cs="Arial"/>
        </w:rPr>
        <w:t xml:space="preserve">Full details of the subgroups Terms of Reference and </w:t>
      </w:r>
      <w:r>
        <w:rPr>
          <w:rFonts w:cs="Arial"/>
        </w:rPr>
        <w:t>the subgroup reports</w:t>
      </w:r>
      <w:r w:rsidR="00106B2A">
        <w:rPr>
          <w:rFonts w:cs="Arial"/>
        </w:rPr>
        <w:t xml:space="preserve"> </w:t>
      </w:r>
      <w:r w:rsidR="00DE6AD1" w:rsidRPr="001F7667">
        <w:rPr>
          <w:rFonts w:cs="Arial"/>
        </w:rPr>
        <w:t xml:space="preserve">are available in </w:t>
      </w:r>
      <w:r w:rsidR="00DE6AD1" w:rsidRPr="001A1138">
        <w:rPr>
          <w:rFonts w:cs="Arial"/>
          <w:highlight w:val="yellow"/>
        </w:rPr>
        <w:t xml:space="preserve">Annex </w:t>
      </w:r>
      <w:r w:rsidR="001A1138" w:rsidRPr="001A1138">
        <w:rPr>
          <w:rFonts w:cs="Arial"/>
          <w:highlight w:val="yellow"/>
        </w:rPr>
        <w:t>4</w:t>
      </w:r>
    </w:p>
    <w:p w14:paraId="399AAE13" w14:textId="77777777" w:rsidR="00E811EF" w:rsidRPr="007B4A3A" w:rsidRDefault="00E811EF" w:rsidP="00D16700">
      <w:pPr>
        <w:spacing w:line="240" w:lineRule="auto"/>
        <w:jc w:val="both"/>
        <w:textAlignment w:val="baseline"/>
        <w:rPr>
          <w:rFonts w:cs="Arial"/>
        </w:rPr>
      </w:pPr>
    </w:p>
    <w:p w14:paraId="5F73F66C" w14:textId="77777777" w:rsidR="006A46D4" w:rsidRDefault="00D16700" w:rsidP="006A46D4">
      <w:pPr>
        <w:pStyle w:val="Heading2"/>
      </w:pPr>
      <w:bookmarkStart w:id="784" w:name="_Toc116025743"/>
      <w:r>
        <w:t xml:space="preserve">Draft </w:t>
      </w:r>
      <w:r w:rsidR="00C20613">
        <w:t>l</w:t>
      </w:r>
      <w:r w:rsidR="006A46D4">
        <w:t>egal text</w:t>
      </w:r>
      <w:bookmarkEnd w:id="784"/>
    </w:p>
    <w:p w14:paraId="3EA41FDB" w14:textId="06DED8D5" w:rsidR="00A65DAF" w:rsidRPr="00EC2142" w:rsidRDefault="006529F7" w:rsidP="00EC2142">
      <w:pPr>
        <w:spacing w:after="160"/>
        <w:jc w:val="both"/>
      </w:pPr>
      <w:r>
        <w:t>The legal drafting for this modification was achieved by a</w:t>
      </w:r>
      <w:r w:rsidR="007777E6">
        <w:t xml:space="preserve"> collaborative approach </w:t>
      </w:r>
      <w:r w:rsidR="00350681">
        <w:t>between the ESO and Distribution Code Administrator</w:t>
      </w:r>
      <w:r>
        <w:t xml:space="preserve">. </w:t>
      </w:r>
      <w:r w:rsidR="00D433C1" w:rsidRPr="00D433C1">
        <w:t xml:space="preserve">CATOs have been excluded from the drafting </w:t>
      </w:r>
      <w:r w:rsidR="007777E6">
        <w:t xml:space="preserve">of </w:t>
      </w:r>
      <w:r w:rsidR="002C6D51">
        <w:t>the legal text</w:t>
      </w:r>
      <w:r w:rsidR="007777E6">
        <w:t xml:space="preserve"> </w:t>
      </w:r>
      <w:r w:rsidR="00D433C1" w:rsidRPr="00D433C1">
        <w:t xml:space="preserve">as this is expected to be picked up as part of the CATO </w:t>
      </w:r>
      <w:r w:rsidR="007777E6">
        <w:t>modification proposal</w:t>
      </w:r>
      <w:r w:rsidR="00D433C1" w:rsidRPr="00D433C1">
        <w:t xml:space="preserve"> </w:t>
      </w:r>
      <w:r w:rsidR="00CD5A96">
        <w:t>raised</w:t>
      </w:r>
      <w:r w:rsidR="00D433C1" w:rsidRPr="00D433C1">
        <w:t xml:space="preserve"> at the G</w:t>
      </w:r>
      <w:r w:rsidR="007777E6">
        <w:t xml:space="preserve">rid </w:t>
      </w:r>
      <w:r w:rsidR="00D433C1" w:rsidRPr="00D433C1">
        <w:t>C</w:t>
      </w:r>
      <w:r w:rsidR="007777E6">
        <w:t xml:space="preserve">ode </w:t>
      </w:r>
      <w:r w:rsidR="00D433C1" w:rsidRPr="00D433C1">
        <w:t>R</w:t>
      </w:r>
      <w:r w:rsidR="007777E6">
        <w:t xml:space="preserve">eview </w:t>
      </w:r>
      <w:r w:rsidR="00D433C1" w:rsidRPr="00D433C1">
        <w:t>P</w:t>
      </w:r>
      <w:r w:rsidR="007777E6">
        <w:t>anel</w:t>
      </w:r>
      <w:r w:rsidR="00D433C1" w:rsidRPr="00D433C1">
        <w:t xml:space="preserve"> in September</w:t>
      </w:r>
      <w:r w:rsidR="007777E6">
        <w:t xml:space="preserve"> 2022</w:t>
      </w:r>
      <w:r w:rsidR="00A06B70">
        <w:t>.</w:t>
      </w:r>
    </w:p>
    <w:p w14:paraId="4C001EDF" w14:textId="2E3113EF" w:rsidR="00A65DAF" w:rsidRPr="00DE6AD1" w:rsidRDefault="006F2180" w:rsidP="00DE6AD1">
      <w:pPr>
        <w:pStyle w:val="ListParagraph"/>
        <w:keepLines/>
        <w:widowControl w:val="0"/>
        <w:tabs>
          <w:tab w:val="left" w:pos="1418"/>
        </w:tabs>
        <w:spacing w:before="0" w:line="264" w:lineRule="auto"/>
        <w:ind w:left="0"/>
        <w:rPr>
          <w:color w:val="000000"/>
          <w:highlight w:val="yellow"/>
          <w:lang w:eastAsia="en-US"/>
        </w:rPr>
      </w:pPr>
      <w:r w:rsidRPr="001F7667">
        <w:rPr>
          <w:color w:val="000000"/>
          <w:lang w:eastAsia="en-US"/>
        </w:rPr>
        <w:t xml:space="preserve">The draft legal text for this </w:t>
      </w:r>
      <w:r w:rsidR="002C6D51">
        <w:rPr>
          <w:color w:val="000000"/>
          <w:lang w:eastAsia="en-US"/>
        </w:rPr>
        <w:t>modification proposal</w:t>
      </w:r>
      <w:r w:rsidRPr="001F7667">
        <w:rPr>
          <w:color w:val="000000"/>
          <w:lang w:eastAsia="en-US"/>
        </w:rPr>
        <w:t xml:space="preserve"> can be found in </w:t>
      </w:r>
      <w:r>
        <w:rPr>
          <w:color w:val="000000"/>
          <w:highlight w:val="yellow"/>
          <w:lang w:eastAsia="en-US"/>
        </w:rPr>
        <w:t xml:space="preserve">Annex </w:t>
      </w:r>
      <w:r w:rsidR="001A1138">
        <w:rPr>
          <w:color w:val="000000"/>
          <w:highlight w:val="yellow"/>
          <w:lang w:eastAsia="en-US"/>
        </w:rPr>
        <w:t>5</w:t>
      </w:r>
      <w:r>
        <w:rPr>
          <w:color w:val="000000"/>
          <w:highlight w:val="yellow"/>
          <w:lang w:eastAsia="en-US"/>
        </w:rPr>
        <w:t>.</w:t>
      </w:r>
    </w:p>
    <w:p w14:paraId="5B35E702" w14:textId="77777777" w:rsidR="006F2180" w:rsidRDefault="006F2180" w:rsidP="006F2180">
      <w:pPr>
        <w:pStyle w:val="ListParagraph"/>
        <w:keepLines/>
        <w:widowControl w:val="0"/>
        <w:tabs>
          <w:tab w:val="left" w:pos="1418"/>
        </w:tabs>
        <w:spacing w:before="0" w:line="264" w:lineRule="auto"/>
        <w:ind w:left="0"/>
        <w:rPr>
          <w:color w:val="000000"/>
          <w:highlight w:val="yellow"/>
          <w:lang w:eastAsia="en-US"/>
        </w:rPr>
      </w:pPr>
    </w:p>
    <w:p w14:paraId="24D234B2" w14:textId="77777777" w:rsidR="00470B5B" w:rsidRPr="005603D9" w:rsidRDefault="00470B5B" w:rsidP="005603D9">
      <w:pPr>
        <w:pStyle w:val="CA6"/>
      </w:pPr>
      <w:bookmarkStart w:id="785" w:name="_Toc116025744"/>
      <w:r w:rsidRPr="005603D9">
        <w:t>What is the impact of this change?</w:t>
      </w:r>
      <w:bookmarkEnd w:id="785"/>
    </w:p>
    <w:p w14:paraId="2A5E465D" w14:textId="20A9696F" w:rsidR="003F7C8D" w:rsidRPr="00A94E68" w:rsidRDefault="00AE46F6" w:rsidP="00A94E68">
      <w:pPr>
        <w:pStyle w:val="Heading2"/>
      </w:pPr>
      <w:bookmarkStart w:id="786" w:name="_Toc116025745"/>
      <w:r w:rsidRPr="00AE46F6">
        <w:t xml:space="preserve">Proposer’s </w:t>
      </w:r>
      <w:r w:rsidR="008767E3">
        <w:t>a</w:t>
      </w:r>
      <w:r w:rsidRPr="00AE46F6">
        <w:t>ssessment against Code Objectives</w:t>
      </w:r>
      <w:bookmarkEnd w:id="786"/>
      <w:r w:rsidRPr="00AE46F6">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A94E68" w:rsidRPr="00A94E68" w14:paraId="77F13FA5" w14:textId="77777777" w:rsidTr="00DB5F55">
        <w:trPr>
          <w:trHeight w:hRule="exact" w:val="561"/>
        </w:trPr>
        <w:tc>
          <w:tcPr>
            <w:tcW w:w="9493" w:type="dxa"/>
            <w:gridSpan w:val="2"/>
            <w:shd w:val="clear" w:color="auto" w:fill="F26522" w:themeFill="accent1"/>
            <w:vAlign w:val="center"/>
          </w:tcPr>
          <w:p w14:paraId="0D1EF6DD" w14:textId="77777777" w:rsidR="00A94E68" w:rsidRPr="00A94E68" w:rsidRDefault="00A94E68" w:rsidP="00A94E68">
            <w:pPr>
              <w:keepNext/>
              <w:keepLines/>
              <w:spacing w:before="40" w:line="300" w:lineRule="atLeast"/>
              <w:outlineLvl w:val="2"/>
              <w:rPr>
                <w:rFonts w:asciiTheme="majorHAnsi" w:eastAsiaTheme="majorEastAsia" w:hAnsiTheme="majorHAnsi" w:cstheme="majorBidi"/>
                <w:b/>
                <w:szCs w:val="24"/>
                <w:lang w:eastAsia="en-GB"/>
              </w:rPr>
            </w:pPr>
            <w:bookmarkStart w:id="787" w:name="_Toc98069373"/>
            <w:bookmarkStart w:id="788" w:name="_Toc116025746"/>
            <w:r w:rsidRPr="00A94E68">
              <w:rPr>
                <w:rFonts w:asciiTheme="majorHAnsi" w:eastAsiaTheme="majorEastAsia" w:hAnsiTheme="majorHAnsi" w:cstheme="majorBidi"/>
                <w:b/>
                <w:color w:val="FFFFFF" w:themeColor="background1"/>
                <w:szCs w:val="24"/>
                <w:lang w:eastAsia="en-GB"/>
              </w:rPr>
              <w:t>Proposer’s assessment against Grid Code Objectives</w:t>
            </w:r>
            <w:bookmarkEnd w:id="787"/>
            <w:bookmarkEnd w:id="788"/>
            <w:r w:rsidRPr="00A94E68">
              <w:rPr>
                <w:rFonts w:asciiTheme="majorHAnsi" w:eastAsiaTheme="majorEastAsia" w:hAnsiTheme="majorHAnsi" w:cstheme="majorBidi"/>
                <w:b/>
                <w:color w:val="FFFFFF" w:themeColor="background1"/>
                <w:szCs w:val="24"/>
                <w:lang w:eastAsia="en-GB"/>
              </w:rPr>
              <w:t xml:space="preserve">  </w:t>
            </w:r>
          </w:p>
        </w:tc>
      </w:tr>
      <w:tr w:rsidR="00A94E68" w:rsidRPr="00A94E68" w14:paraId="5824AD36" w14:textId="77777777" w:rsidTr="00DB5F55">
        <w:trPr>
          <w:trHeight w:val="397"/>
        </w:trPr>
        <w:tc>
          <w:tcPr>
            <w:tcW w:w="6478" w:type="dxa"/>
          </w:tcPr>
          <w:p w14:paraId="7D238217" w14:textId="77777777" w:rsidR="00A94E68" w:rsidRPr="00A94E68" w:rsidRDefault="00A94E68" w:rsidP="00A94E68">
            <w:pPr>
              <w:spacing w:after="160"/>
              <w:rPr>
                <w:b/>
              </w:rPr>
            </w:pPr>
            <w:r w:rsidRPr="00A94E68">
              <w:rPr>
                <w:b/>
              </w:rPr>
              <w:t>Relevant Objective</w:t>
            </w:r>
          </w:p>
        </w:tc>
        <w:tc>
          <w:tcPr>
            <w:tcW w:w="3015" w:type="dxa"/>
          </w:tcPr>
          <w:p w14:paraId="5642B4F3" w14:textId="77777777" w:rsidR="00A94E68" w:rsidRPr="00A94E68" w:rsidRDefault="00A94E68" w:rsidP="00A94E68">
            <w:pPr>
              <w:spacing w:after="160"/>
              <w:rPr>
                <w:b/>
              </w:rPr>
            </w:pPr>
            <w:r w:rsidRPr="00A94E68">
              <w:rPr>
                <w:b/>
              </w:rPr>
              <w:t>Identified impact</w:t>
            </w:r>
          </w:p>
        </w:tc>
      </w:tr>
      <w:tr w:rsidR="00A94E68" w:rsidRPr="00A94E68" w14:paraId="7B5ED647" w14:textId="77777777" w:rsidTr="00DB5F55">
        <w:trPr>
          <w:trHeight w:val="397"/>
        </w:trPr>
        <w:tc>
          <w:tcPr>
            <w:tcW w:w="6478" w:type="dxa"/>
          </w:tcPr>
          <w:p w14:paraId="1215CFC7" w14:textId="77777777" w:rsidR="00A94E68" w:rsidRPr="00A94E68" w:rsidRDefault="00A94E68" w:rsidP="00A94E68">
            <w:pPr>
              <w:spacing w:after="160"/>
            </w:pPr>
            <w:r w:rsidRPr="00A94E68">
              <w:rPr>
                <w:szCs w:val="20"/>
              </w:rPr>
              <w:t xml:space="preserve">(a) To permit the development, </w:t>
            </w:r>
            <w:proofErr w:type="gramStart"/>
            <w:r w:rsidRPr="00A94E68">
              <w:rPr>
                <w:szCs w:val="20"/>
              </w:rPr>
              <w:t>maintenance</w:t>
            </w:r>
            <w:proofErr w:type="gramEnd"/>
            <w:r w:rsidRPr="00A94E68">
              <w:rPr>
                <w:szCs w:val="20"/>
              </w:rPr>
              <w:t xml:space="preserve"> and operation of an efficient, coordinated and economical system for the transmission of electricity</w:t>
            </w:r>
          </w:p>
        </w:tc>
        <w:tc>
          <w:tcPr>
            <w:tcW w:w="3015" w:type="dxa"/>
          </w:tcPr>
          <w:sdt>
            <w:sdtPr>
              <w:rPr>
                <w:rFonts w:ascii="Arial" w:hAnsi="Arial"/>
                <w:b/>
              </w:rPr>
              <w:alias w:val="Impact assessment"/>
              <w:tag w:val="Impact assessment"/>
              <w:id w:val="1488983676"/>
              <w:placeholder>
                <w:docPart w:val="B58EE0722DFF45B1A9A5543CB68BF8B6"/>
              </w:placeholder>
              <w:dropDownList>
                <w:listItem w:displayText="Positive" w:value="Positive"/>
                <w:listItem w:displayText="Negative" w:value="Negative"/>
                <w:listItem w:displayText="Neutral" w:value="Neutral"/>
              </w:dropDownList>
            </w:sdtPr>
            <w:sdtEndPr/>
            <w:sdtContent>
              <w:p w14:paraId="69D0D2FE" w14:textId="77777777" w:rsidR="00A94E68" w:rsidRPr="00A94E68" w:rsidRDefault="002C4E08" w:rsidP="00A94E68">
                <w:pPr>
                  <w:spacing w:after="160"/>
                </w:pPr>
                <w:r>
                  <w:rPr>
                    <w:rFonts w:ascii="Arial" w:hAnsi="Arial"/>
                    <w:b/>
                  </w:rPr>
                  <w:t>Positive</w:t>
                </w:r>
              </w:p>
            </w:sdtContent>
          </w:sdt>
          <w:p w14:paraId="0B3B41FA" w14:textId="127D5E6D" w:rsidR="00A94E68" w:rsidRPr="00A94E68" w:rsidRDefault="00A94E68" w:rsidP="00A94E68">
            <w:pPr>
              <w:spacing w:after="160"/>
            </w:pPr>
            <w:r w:rsidRPr="00A94E68">
              <w:t xml:space="preserve">Provides a level playing field for </w:t>
            </w:r>
            <w:r w:rsidR="00D15616">
              <w:t>r</w:t>
            </w:r>
            <w:r w:rsidRPr="00A94E68">
              <w:t xml:space="preserve">estoration </w:t>
            </w:r>
            <w:r w:rsidR="00D15616">
              <w:t>s</w:t>
            </w:r>
            <w:r w:rsidRPr="00A94E68">
              <w:t xml:space="preserve">ervice </w:t>
            </w:r>
            <w:r w:rsidR="00D15616">
              <w:t>p</w:t>
            </w:r>
            <w:r w:rsidRPr="00A94E68">
              <w:t>roviders and CUSC Parties and to put measures in place to restore the NETS as soon as possible following a total or partial national power outage.</w:t>
            </w:r>
          </w:p>
        </w:tc>
      </w:tr>
      <w:tr w:rsidR="00A94E68" w:rsidRPr="00A94E68" w14:paraId="3499BBB3" w14:textId="77777777" w:rsidTr="00DB5F55">
        <w:trPr>
          <w:trHeight w:val="397"/>
        </w:trPr>
        <w:tc>
          <w:tcPr>
            <w:tcW w:w="6478" w:type="dxa"/>
          </w:tcPr>
          <w:p w14:paraId="004F666C" w14:textId="77777777" w:rsidR="00A94E68" w:rsidRPr="00A94E68" w:rsidRDefault="00A94E68" w:rsidP="00A94E68">
            <w:pPr>
              <w:spacing w:after="160"/>
            </w:pPr>
            <w:r w:rsidRPr="00A94E68">
              <w:rPr>
                <w:szCs w:val="20"/>
              </w:rPr>
              <w:t>(b) 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tc>
        <w:tc>
          <w:tcPr>
            <w:tcW w:w="3015" w:type="dxa"/>
          </w:tcPr>
          <w:sdt>
            <w:sdtPr>
              <w:rPr>
                <w:rFonts w:ascii="Arial" w:hAnsi="Arial"/>
                <w:b/>
              </w:rPr>
              <w:alias w:val="Impact assessment"/>
              <w:tag w:val="Impact assessment"/>
              <w:id w:val="-1016308784"/>
              <w:placeholder>
                <w:docPart w:val="F97ABA68A82241938347FB2E5602352C"/>
              </w:placeholder>
              <w:dropDownList>
                <w:listItem w:displayText="Positive" w:value="Positive"/>
                <w:listItem w:displayText="Negative" w:value="Negative"/>
                <w:listItem w:displayText="Neutral" w:value="Neutral"/>
              </w:dropDownList>
            </w:sdtPr>
            <w:sdtEndPr/>
            <w:sdtContent>
              <w:p w14:paraId="0118DDD5" w14:textId="77777777" w:rsidR="00A94E68" w:rsidRPr="00A94E68" w:rsidRDefault="002C4E08" w:rsidP="00A94E68">
                <w:pPr>
                  <w:spacing w:after="160"/>
                </w:pPr>
                <w:r>
                  <w:rPr>
                    <w:rFonts w:ascii="Arial" w:hAnsi="Arial"/>
                    <w:b/>
                  </w:rPr>
                  <w:t>Positive</w:t>
                </w:r>
              </w:p>
            </w:sdtContent>
          </w:sdt>
          <w:p w14:paraId="3202E862" w14:textId="79DAB128" w:rsidR="00A94E68" w:rsidRPr="00A94E68" w:rsidRDefault="00A94E68" w:rsidP="00A94E68">
            <w:pPr>
              <w:spacing w:after="160"/>
            </w:pPr>
            <w:r w:rsidRPr="00A94E68">
              <w:t xml:space="preserve">Competition for </w:t>
            </w:r>
            <w:r w:rsidR="00D15616">
              <w:t>r</w:t>
            </w:r>
            <w:r w:rsidRPr="00A94E68">
              <w:t xml:space="preserve">estoration </w:t>
            </w:r>
            <w:r w:rsidR="00D15616">
              <w:t>s</w:t>
            </w:r>
            <w:r w:rsidRPr="00A94E68">
              <w:t>ervices is encouraged via the tender process to ensure a good availability of services at strategically located points which provides value for money.</w:t>
            </w:r>
          </w:p>
        </w:tc>
      </w:tr>
      <w:tr w:rsidR="00A94E68" w:rsidRPr="00A94E68" w14:paraId="3267F3AD" w14:textId="77777777" w:rsidTr="00DB5F55">
        <w:trPr>
          <w:trHeight w:val="397"/>
        </w:trPr>
        <w:tc>
          <w:tcPr>
            <w:tcW w:w="6478" w:type="dxa"/>
          </w:tcPr>
          <w:p w14:paraId="08C294C0" w14:textId="77777777" w:rsidR="00A94E68" w:rsidRPr="00A94E68" w:rsidRDefault="00A94E68" w:rsidP="00A94E68">
            <w:pPr>
              <w:spacing w:after="160"/>
            </w:pPr>
            <w:r w:rsidRPr="00A94E68">
              <w:rPr>
                <w:szCs w:val="20"/>
              </w:rPr>
              <w:t>(c) Subject to sub-paragraphs (</w:t>
            </w:r>
            <w:proofErr w:type="spellStart"/>
            <w:r w:rsidRPr="00A94E68">
              <w:rPr>
                <w:szCs w:val="20"/>
              </w:rPr>
              <w:t>i</w:t>
            </w:r>
            <w:proofErr w:type="spellEnd"/>
            <w:r w:rsidRPr="00A94E68">
              <w:rPr>
                <w:szCs w:val="20"/>
              </w:rPr>
              <w:t>) and (ii), to promote the security and efficiency of the electricity generation, transmission and distribution systems in the national electricity transmission system operator area taken as a whole;</w:t>
            </w:r>
          </w:p>
        </w:tc>
        <w:tc>
          <w:tcPr>
            <w:tcW w:w="3015" w:type="dxa"/>
          </w:tcPr>
          <w:sdt>
            <w:sdtPr>
              <w:rPr>
                <w:rFonts w:ascii="Arial" w:hAnsi="Arial"/>
                <w:b/>
              </w:rPr>
              <w:alias w:val="Impact assessment"/>
              <w:tag w:val="Impact assessment"/>
              <w:id w:val="-1936194240"/>
              <w:placeholder>
                <w:docPart w:val="8DDE7C9752294808AF78FD5360438D21"/>
              </w:placeholder>
              <w:dropDownList>
                <w:listItem w:displayText="Positive" w:value="Positive"/>
                <w:listItem w:displayText="Negative" w:value="Negative"/>
                <w:listItem w:displayText="Neutral" w:value="Neutral"/>
              </w:dropDownList>
            </w:sdtPr>
            <w:sdtEndPr/>
            <w:sdtContent>
              <w:p w14:paraId="2BD1519C" w14:textId="77777777" w:rsidR="00A94E68" w:rsidRPr="00A94E68" w:rsidRDefault="002C4E08" w:rsidP="00A94E68">
                <w:pPr>
                  <w:spacing w:after="160"/>
                </w:pPr>
                <w:r>
                  <w:rPr>
                    <w:rFonts w:ascii="Arial" w:hAnsi="Arial"/>
                    <w:b/>
                  </w:rPr>
                  <w:t>Positive</w:t>
                </w:r>
              </w:p>
            </w:sdtContent>
          </w:sdt>
          <w:p w14:paraId="18348891" w14:textId="714DD240" w:rsidR="00A94E68" w:rsidRPr="00A94E68" w:rsidRDefault="00A94E68" w:rsidP="00A94E68">
            <w:pPr>
              <w:spacing w:after="160"/>
            </w:pPr>
            <w:r w:rsidRPr="00A94E68">
              <w:t>Provide assurance of restoring the</w:t>
            </w:r>
            <w:r w:rsidR="00934DE6">
              <w:t xml:space="preserve"> system</w:t>
            </w:r>
            <w:r w:rsidRPr="00A94E68">
              <w:t xml:space="preserve"> following a total or partial national power outage as quickly as possible</w:t>
            </w:r>
          </w:p>
        </w:tc>
      </w:tr>
      <w:tr w:rsidR="00A94E68" w:rsidRPr="00A94E68" w14:paraId="2BA6D440" w14:textId="77777777" w:rsidTr="00DB5F55">
        <w:trPr>
          <w:trHeight w:val="397"/>
        </w:trPr>
        <w:tc>
          <w:tcPr>
            <w:tcW w:w="6478" w:type="dxa"/>
          </w:tcPr>
          <w:p w14:paraId="58FBF4E2" w14:textId="77777777" w:rsidR="00A94E68" w:rsidRPr="00A94E68" w:rsidRDefault="00A94E68" w:rsidP="00A94E68">
            <w:pPr>
              <w:spacing w:after="160"/>
              <w:rPr>
                <w:szCs w:val="20"/>
              </w:rPr>
            </w:pPr>
            <w:r w:rsidRPr="00A94E68">
              <w:rPr>
                <w:szCs w:val="20"/>
              </w:rPr>
              <w:t>(d) To efficiently discharge the obligations imposed upon the licensee by this licence</w:t>
            </w:r>
          </w:p>
          <w:p w14:paraId="54EE756A" w14:textId="77777777" w:rsidR="00A94E68" w:rsidRPr="00A94E68" w:rsidRDefault="00A94E68" w:rsidP="00A94E68">
            <w:pPr>
              <w:spacing w:after="160"/>
            </w:pPr>
            <w:r w:rsidRPr="00A94E68">
              <w:rPr>
                <w:szCs w:val="20"/>
              </w:rPr>
              <w:t xml:space="preserve"> and to comply with the Electricity Regulation and any relevant legally binding decisions of the European Commission and/or the Agency; and  </w:t>
            </w:r>
          </w:p>
        </w:tc>
        <w:tc>
          <w:tcPr>
            <w:tcW w:w="3015" w:type="dxa"/>
          </w:tcPr>
          <w:sdt>
            <w:sdtPr>
              <w:rPr>
                <w:rFonts w:ascii="Arial" w:hAnsi="Arial"/>
                <w:b/>
              </w:rPr>
              <w:alias w:val="Impact assessment"/>
              <w:tag w:val="Impact assessment"/>
              <w:id w:val="-1453706893"/>
              <w:placeholder>
                <w:docPart w:val="3952A47025014D02AB9D2B4ABCDF2F75"/>
              </w:placeholder>
              <w:dropDownList>
                <w:listItem w:displayText="Positive" w:value="Positive"/>
                <w:listItem w:displayText="Negative" w:value="Negative"/>
                <w:listItem w:displayText="Neutral" w:value="Neutral"/>
              </w:dropDownList>
            </w:sdtPr>
            <w:sdtEndPr/>
            <w:sdtContent>
              <w:p w14:paraId="5B1B5240" w14:textId="77777777" w:rsidR="00A94E68" w:rsidRPr="00A94E68" w:rsidRDefault="002C4E08" w:rsidP="00A94E68">
                <w:pPr>
                  <w:spacing w:after="160"/>
                </w:pPr>
                <w:r>
                  <w:rPr>
                    <w:rFonts w:ascii="Arial" w:hAnsi="Arial"/>
                    <w:b/>
                  </w:rPr>
                  <w:t>Positive</w:t>
                </w:r>
              </w:p>
            </w:sdtContent>
          </w:sdt>
          <w:p w14:paraId="422F4CEC" w14:textId="63A79F0F" w:rsidR="00A94E68" w:rsidRPr="00A94E68" w:rsidRDefault="00A94E68" w:rsidP="00A94E68">
            <w:pPr>
              <w:spacing w:after="160"/>
            </w:pPr>
            <w:r w:rsidRPr="00A94E68">
              <w:t>Provide assurance that the new licence obligation issued in Oct 2021 can be satisfied and discharged.</w:t>
            </w:r>
          </w:p>
        </w:tc>
      </w:tr>
      <w:tr w:rsidR="00A94E68" w:rsidRPr="00A94E68" w14:paraId="222EC108" w14:textId="77777777" w:rsidTr="00DB5F55">
        <w:trPr>
          <w:trHeight w:val="397"/>
        </w:trPr>
        <w:tc>
          <w:tcPr>
            <w:tcW w:w="6478" w:type="dxa"/>
          </w:tcPr>
          <w:p w14:paraId="3A295EE9" w14:textId="77777777" w:rsidR="00A94E68" w:rsidRPr="00A94E68" w:rsidRDefault="00A94E68" w:rsidP="00A94E68">
            <w:pPr>
              <w:spacing w:after="160"/>
            </w:pPr>
            <w:r w:rsidRPr="00A94E68">
              <w:rPr>
                <w:szCs w:val="20"/>
              </w:rPr>
              <w:t>(e) To promote efficiency in the implementation and administration of the Grid Code arrangements</w:t>
            </w:r>
          </w:p>
        </w:tc>
        <w:tc>
          <w:tcPr>
            <w:tcW w:w="3015" w:type="dxa"/>
          </w:tcPr>
          <w:sdt>
            <w:sdtPr>
              <w:rPr>
                <w:rFonts w:ascii="Arial" w:hAnsi="Arial"/>
                <w:b/>
              </w:rPr>
              <w:alias w:val="Impact assessment"/>
              <w:tag w:val="Impact assessment"/>
              <w:id w:val="-632713019"/>
              <w:placeholder>
                <w:docPart w:val="45E5891BD74642A89A5E98685F332BBF"/>
              </w:placeholder>
              <w:dropDownList>
                <w:listItem w:displayText="Positive" w:value="Positive"/>
                <w:listItem w:displayText="Negative" w:value="Negative"/>
                <w:listItem w:displayText="Neutral" w:value="Neutral"/>
              </w:dropDownList>
            </w:sdtPr>
            <w:sdtEndPr/>
            <w:sdtContent>
              <w:p w14:paraId="602AEB4E" w14:textId="77777777" w:rsidR="00A94E68" w:rsidRPr="00A94E68" w:rsidRDefault="002C4E08" w:rsidP="00A94E68">
                <w:pPr>
                  <w:spacing w:after="160"/>
                </w:pPr>
                <w:r>
                  <w:rPr>
                    <w:rFonts w:ascii="Arial" w:hAnsi="Arial"/>
                    <w:b/>
                  </w:rPr>
                  <w:t>Neutral</w:t>
                </w:r>
              </w:p>
            </w:sdtContent>
          </w:sdt>
          <w:p w14:paraId="6992074B" w14:textId="77777777" w:rsidR="00A94E68" w:rsidRPr="00A94E68" w:rsidRDefault="00A94E68" w:rsidP="00A94E68">
            <w:pPr>
              <w:spacing w:after="160"/>
            </w:pPr>
          </w:p>
        </w:tc>
      </w:tr>
    </w:tbl>
    <w:p w14:paraId="016694F8" w14:textId="77777777" w:rsidR="00470B5B" w:rsidRDefault="00470B5B" w:rsidP="005603D9">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DD27FA" w14:paraId="686207FA" w14:textId="77777777" w:rsidTr="00DB5F55">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76885CEE" w14:textId="77777777" w:rsidR="00DD27FA" w:rsidRDefault="00DD27FA" w:rsidP="00DB5F55">
            <w:pPr>
              <w:pStyle w:val="Heading3"/>
              <w:rPr>
                <w:lang w:eastAsia="en-US"/>
              </w:rPr>
            </w:pPr>
            <w:bookmarkStart w:id="789" w:name="_Toc58837636"/>
            <w:bookmarkStart w:id="790" w:name="_Toc58844718"/>
            <w:bookmarkStart w:id="791" w:name="_Toc58847323"/>
            <w:bookmarkStart w:id="792" w:name="_Toc98069374"/>
            <w:bookmarkStart w:id="793" w:name="_Toc116025747"/>
            <w:r>
              <w:rPr>
                <w:color w:val="FFFFFF" w:themeColor="background1"/>
                <w:lang w:eastAsia="en-US"/>
              </w:rPr>
              <w:t>Proposer’s assessment of the impact of the modification on the stakeholder / consumer benefit categories</w:t>
            </w:r>
            <w:bookmarkEnd w:id="789"/>
            <w:bookmarkEnd w:id="790"/>
            <w:bookmarkEnd w:id="791"/>
            <w:bookmarkEnd w:id="792"/>
            <w:bookmarkEnd w:id="793"/>
          </w:p>
        </w:tc>
      </w:tr>
      <w:tr w:rsidR="00DD27FA" w14:paraId="0FC37F1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13D8E2DB" w14:textId="77777777" w:rsidR="00DD27FA" w:rsidRDefault="00DD27FA" w:rsidP="00DB5F55">
            <w:pPr>
              <w:rPr>
                <w:b/>
              </w:rPr>
            </w:pPr>
            <w:r>
              <w:rPr>
                <w:b/>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0283A7A8" w14:textId="77777777" w:rsidR="00DD27FA" w:rsidRDefault="00DD27FA" w:rsidP="00DB5F55">
            <w:pPr>
              <w:rPr>
                <w:b/>
              </w:rPr>
            </w:pPr>
            <w:r>
              <w:rPr>
                <w:b/>
              </w:rPr>
              <w:t>Identified impact</w:t>
            </w:r>
          </w:p>
        </w:tc>
      </w:tr>
      <w:tr w:rsidR="00DD27FA" w14:paraId="6668602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9EEA15E" w14:textId="77777777" w:rsidR="00DD27FA" w:rsidRDefault="00DD27FA" w:rsidP="00DB5F55">
            <w:r>
              <w:t>Improved availability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426155213"/>
              <w:placeholder>
                <w:docPart w:val="B74E3FA3C90A4545A94E4ED47655F508"/>
              </w:placeholder>
              <w:dropDownList>
                <w:listItem w:displayText="Positive" w:value="Positive"/>
                <w:listItem w:displayText="Negative" w:value="Negative"/>
                <w:listItem w:displayText="Neutral" w:value="Neutral"/>
              </w:dropDownList>
            </w:sdtPr>
            <w:sdtEndPr>
              <w:rPr>
                <w:rStyle w:val="Boldnormaltext"/>
              </w:rPr>
            </w:sdtEndPr>
            <w:sdtContent>
              <w:p w14:paraId="32B17D19" w14:textId="77777777" w:rsidR="00DD27FA" w:rsidRDefault="002C4E08" w:rsidP="00DB5F55">
                <w:r>
                  <w:rPr>
                    <w:rStyle w:val="Boldnormaltext"/>
                  </w:rPr>
                  <w:t>Positive</w:t>
                </w:r>
              </w:p>
            </w:sdtContent>
          </w:sdt>
          <w:p w14:paraId="5E18FBC7" w14:textId="3256F90F" w:rsidR="00DD27FA" w:rsidRPr="0067419E" w:rsidDel="006B588F" w:rsidRDefault="00DD27FA" w:rsidP="00DB5F55">
            <w:pPr>
              <w:jc w:val="both"/>
              <w:rPr>
                <w:sz w:val="22"/>
                <w:szCs w:val="24"/>
              </w:rPr>
            </w:pPr>
            <w:r w:rsidRPr="0067419E">
              <w:rPr>
                <w:sz w:val="22"/>
                <w:szCs w:val="24"/>
              </w:rPr>
              <w:t xml:space="preserve">It is in the widest possible interest of the country and consumers </w:t>
            </w:r>
            <w:proofErr w:type="gramStart"/>
            <w:r w:rsidRPr="0067419E">
              <w:rPr>
                <w:sz w:val="22"/>
                <w:szCs w:val="24"/>
              </w:rPr>
              <w:t>as a whole to</w:t>
            </w:r>
            <w:proofErr w:type="gramEnd"/>
            <w:r w:rsidRPr="0067419E">
              <w:rPr>
                <w:sz w:val="22"/>
                <w:szCs w:val="24"/>
              </w:rPr>
              <w:t xml:space="preserve"> restore power supplies as soon as possible following a total or partial </w:t>
            </w:r>
            <w:r>
              <w:rPr>
                <w:sz w:val="22"/>
                <w:szCs w:val="24"/>
              </w:rPr>
              <w:t>shutdown</w:t>
            </w:r>
            <w:r w:rsidRPr="0067419E">
              <w:rPr>
                <w:sz w:val="22"/>
                <w:szCs w:val="24"/>
              </w:rPr>
              <w:t xml:space="preserve">.  This modification seeks to do that and therefore seen as </w:t>
            </w:r>
            <w:r w:rsidR="005930D1">
              <w:rPr>
                <w:sz w:val="22"/>
                <w:szCs w:val="24"/>
              </w:rPr>
              <w:t>P</w:t>
            </w:r>
            <w:r w:rsidRPr="0067419E">
              <w:rPr>
                <w:sz w:val="22"/>
                <w:szCs w:val="24"/>
              </w:rPr>
              <w:t>ositive.</w:t>
            </w:r>
          </w:p>
          <w:p w14:paraId="7F7FD702" w14:textId="308DDE9D" w:rsidR="00DD27FA" w:rsidRPr="00726455" w:rsidRDefault="00DD27FA" w:rsidP="00DB5F55">
            <w:pPr>
              <w:rPr>
                <w:color w:val="808080"/>
                <w:lang w:eastAsia="en-GB"/>
              </w:rPr>
            </w:pPr>
          </w:p>
        </w:tc>
      </w:tr>
      <w:tr w:rsidR="00DD27FA" w14:paraId="07309D7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4D3CF4A8" w14:textId="77777777" w:rsidR="00DD27FA" w:rsidRDefault="00DD27FA" w:rsidP="00DB5F55">
            <w: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228303639"/>
              <w:placeholder>
                <w:docPart w:val="38E8204DCA9F4105B8D2744AEF179622"/>
              </w:placeholder>
              <w:dropDownList>
                <w:listItem w:displayText="Positive" w:value="Positive"/>
                <w:listItem w:displayText="Negative" w:value="Negative"/>
                <w:listItem w:displayText="Neutral" w:value="Neutral"/>
              </w:dropDownList>
            </w:sdtPr>
            <w:sdtEndPr>
              <w:rPr>
                <w:rStyle w:val="Boldnormaltext"/>
              </w:rPr>
            </w:sdtEndPr>
            <w:sdtContent>
              <w:p w14:paraId="3682B7FC" w14:textId="77777777" w:rsidR="00DD27FA" w:rsidRDefault="002C4E08" w:rsidP="00DB5F55">
                <w:r>
                  <w:rPr>
                    <w:rStyle w:val="Boldnormaltext"/>
                  </w:rPr>
                  <w:t>Positive</w:t>
                </w:r>
              </w:p>
            </w:sdtContent>
          </w:sdt>
          <w:p w14:paraId="4FD9080D" w14:textId="0C480F56" w:rsidR="00DD27FA" w:rsidRPr="00D0118A" w:rsidDel="00614159" w:rsidRDefault="00DD27FA" w:rsidP="00DB5F55">
            <w:pPr>
              <w:jc w:val="both"/>
              <w:rPr>
                <w:sz w:val="22"/>
                <w:szCs w:val="24"/>
              </w:rPr>
            </w:pPr>
            <w:r w:rsidRPr="00D0118A">
              <w:rPr>
                <w:rFonts w:ascii="Arial" w:eastAsia="Times New Roman" w:hAnsi="Arial" w:cs="Times New Roman"/>
                <w:sz w:val="20"/>
                <w:szCs w:val="24"/>
                <w:lang w:eastAsia="en-GB"/>
              </w:rPr>
              <w:t xml:space="preserve">The financial implications of a </w:t>
            </w:r>
            <w:r w:rsidRPr="00D0118A">
              <w:rPr>
                <w:sz w:val="22"/>
                <w:szCs w:val="24"/>
              </w:rPr>
              <w:t xml:space="preserve">national power outage can run into many tens of millions of pounds very quickly.  Restoring power supplies as soon as possible and in the shortest possible time frame is essential to the </w:t>
            </w:r>
            <w:proofErr w:type="gramStart"/>
            <w:r w:rsidRPr="00D0118A">
              <w:rPr>
                <w:sz w:val="22"/>
                <w:szCs w:val="24"/>
              </w:rPr>
              <w:t>country as a whole</w:t>
            </w:r>
            <w:proofErr w:type="gramEnd"/>
            <w:r w:rsidRPr="00D0118A">
              <w:rPr>
                <w:sz w:val="22"/>
                <w:szCs w:val="24"/>
              </w:rPr>
              <w:t xml:space="preserve">.  Whilst not having a direct effect on consumer bills the loss of production for business and the wider community would be substantial and therefore insurance to minimise against the risk of a power outage is imperative.  </w:t>
            </w:r>
          </w:p>
          <w:p w14:paraId="5416BBD4" w14:textId="5895F796" w:rsidR="00DD27FA" w:rsidRDefault="00DD27FA" w:rsidP="00DB5F55">
            <w:pPr>
              <w:rPr>
                <w:color w:val="808080"/>
              </w:rPr>
            </w:pPr>
          </w:p>
        </w:tc>
      </w:tr>
      <w:tr w:rsidR="00DD27FA" w14:paraId="1B9D181D"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F14C154" w14:textId="77777777" w:rsidR="00DD27FA" w:rsidRDefault="00DD27FA" w:rsidP="00DB5F55">
            <w:r>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947185236"/>
              <w:placeholder>
                <w:docPart w:val="7E833898EB4B43DC9295EEA21150AC4E"/>
              </w:placeholder>
              <w:dropDownList>
                <w:listItem w:displayText="Positive" w:value="Positive"/>
                <w:listItem w:displayText="Negative" w:value="Negative"/>
                <w:listItem w:displayText="Neutral" w:value="Neutral"/>
              </w:dropDownList>
            </w:sdtPr>
            <w:sdtEndPr>
              <w:rPr>
                <w:rStyle w:val="Boldnormaltext"/>
              </w:rPr>
            </w:sdtEndPr>
            <w:sdtContent>
              <w:p w14:paraId="0A49A616" w14:textId="77777777" w:rsidR="00DD27FA" w:rsidRDefault="002C4E08" w:rsidP="00DB5F55">
                <w:r>
                  <w:rPr>
                    <w:rStyle w:val="Boldnormaltext"/>
                  </w:rPr>
                  <w:t>Positive</w:t>
                </w:r>
              </w:p>
            </w:sdtContent>
          </w:sdt>
          <w:p w14:paraId="46754321" w14:textId="32740618" w:rsidR="00DD27FA" w:rsidRDefault="00DD27FA" w:rsidP="00DB5F55">
            <w:pPr>
              <w:jc w:val="both"/>
              <w:rPr>
                <w:rStyle w:val="Boldnormaltext"/>
                <w:b w:val="0"/>
              </w:rPr>
            </w:pPr>
            <w:r w:rsidRPr="0067419E">
              <w:rPr>
                <w:sz w:val="22"/>
                <w:szCs w:val="24"/>
              </w:rPr>
              <w:t xml:space="preserve">This proposal </w:t>
            </w:r>
            <w:r>
              <w:rPr>
                <w:sz w:val="22"/>
                <w:szCs w:val="24"/>
              </w:rPr>
              <w:t xml:space="preserve">puts measures in place that would </w:t>
            </w:r>
            <w:r w:rsidRPr="0067419E">
              <w:rPr>
                <w:sz w:val="22"/>
                <w:szCs w:val="24"/>
              </w:rPr>
              <w:t xml:space="preserve">reduce the time taken to restore electricity system demand following partial or total national power outage.  This is a significant benefit to </w:t>
            </w:r>
            <w:proofErr w:type="gramStart"/>
            <w:r w:rsidRPr="0067419E">
              <w:rPr>
                <w:sz w:val="22"/>
                <w:szCs w:val="24"/>
              </w:rPr>
              <w:t>society as a whole</w:t>
            </w:r>
            <w:proofErr w:type="gramEnd"/>
            <w:r w:rsidRPr="0067419E">
              <w:rPr>
                <w:sz w:val="22"/>
                <w:szCs w:val="24"/>
              </w:rPr>
              <w:t xml:space="preserve">. </w:t>
            </w:r>
          </w:p>
        </w:tc>
      </w:tr>
      <w:tr w:rsidR="00DD27FA" w14:paraId="3EEE5795"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4B2E32E" w14:textId="77777777" w:rsidR="00DD27FA" w:rsidRDefault="00DD27FA" w:rsidP="00DB5F55">
            <w: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rPr>
              <w:alias w:val="Impact assessment"/>
              <w:tag w:val="Impact assessment"/>
              <w:id w:val="1622806143"/>
              <w:placeholder>
                <w:docPart w:val="C90DA97D52E24AF6B4C4DDDB17F1539B"/>
              </w:placeholder>
              <w:dropDownList>
                <w:listItem w:displayText="Positive" w:value="Positive"/>
                <w:listItem w:displayText="Negative" w:value="Negative"/>
                <w:listItem w:displayText="Neutral" w:value="Neutral"/>
              </w:dropDownList>
            </w:sdtPr>
            <w:sdtEndPr>
              <w:rPr>
                <w:rStyle w:val="Boldnormaltext"/>
              </w:rPr>
            </w:sdtEndPr>
            <w:sdtContent>
              <w:p w14:paraId="0DC242F7" w14:textId="77777777" w:rsidR="00DD27FA" w:rsidRDefault="002C4E08" w:rsidP="00DB5F55">
                <w:r>
                  <w:rPr>
                    <w:rStyle w:val="Boldnormaltext"/>
                  </w:rPr>
                  <w:t>Positive</w:t>
                </w:r>
              </w:p>
            </w:sdtContent>
          </w:sdt>
          <w:p w14:paraId="708FBCE4" w14:textId="4725579D" w:rsidR="00DD27FA" w:rsidRPr="0067419E" w:rsidRDefault="00DD27FA" w:rsidP="00DB5F55">
            <w:pPr>
              <w:jc w:val="both"/>
              <w:rPr>
                <w:sz w:val="22"/>
                <w:szCs w:val="24"/>
              </w:rPr>
            </w:pPr>
            <w:r w:rsidRPr="0067419E">
              <w:rPr>
                <w:sz w:val="22"/>
                <w:szCs w:val="24"/>
              </w:rPr>
              <w:t xml:space="preserve">This proposal will support the use of a diverse range of technologies, many of which are low carbon sources.  The proposal also recognises the important role of </w:t>
            </w:r>
            <w:r>
              <w:rPr>
                <w:sz w:val="22"/>
                <w:szCs w:val="24"/>
              </w:rPr>
              <w:t xml:space="preserve">all </w:t>
            </w:r>
            <w:r w:rsidRPr="0067419E">
              <w:rPr>
                <w:sz w:val="22"/>
                <w:szCs w:val="24"/>
              </w:rPr>
              <w:t xml:space="preserve">technologies </w:t>
            </w:r>
            <w:r>
              <w:rPr>
                <w:sz w:val="22"/>
                <w:szCs w:val="24"/>
              </w:rPr>
              <w:t xml:space="preserve">following a Total or Partial shutdown </w:t>
            </w:r>
            <w:r w:rsidRPr="0067419E">
              <w:rPr>
                <w:sz w:val="22"/>
                <w:szCs w:val="24"/>
              </w:rPr>
              <w:t xml:space="preserve">and therefore this modification is seen as a net positive in minimising environmental damage.    </w:t>
            </w:r>
          </w:p>
          <w:p w14:paraId="554E7BC0" w14:textId="4381018D" w:rsidR="00DD27FA" w:rsidRDefault="00DD27FA" w:rsidP="00DB5F55">
            <w:pPr>
              <w:rPr>
                <w:rStyle w:val="Boldnormaltext"/>
              </w:rPr>
            </w:pPr>
          </w:p>
        </w:tc>
      </w:tr>
      <w:tr w:rsidR="00DD27FA" w14:paraId="5342F792" w14:textId="77777777" w:rsidTr="00DB5F55">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8A2B902" w14:textId="77777777" w:rsidR="00DD27FA" w:rsidRDefault="00DD27FA" w:rsidP="00DB5F55">
            <w: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b/>
              </w:rPr>
              <w:alias w:val="Impact assessment"/>
              <w:tag w:val="Impact assessment"/>
              <w:id w:val="-491413719"/>
              <w:placeholder>
                <w:docPart w:val="FDAF2FCB396643529C542896CB0B6972"/>
              </w:placeholder>
              <w:dropDownList>
                <w:listItem w:displayText="Positive" w:value="Positive"/>
                <w:listItem w:displayText="Negative" w:value="Negative"/>
                <w:listItem w:displayText="Neutral" w:value="Neutral"/>
              </w:dropDownList>
            </w:sdtPr>
            <w:sdtEndPr/>
            <w:sdtContent>
              <w:p w14:paraId="75A05F4F" w14:textId="77777777" w:rsidR="00DD27FA" w:rsidRPr="0067419E" w:rsidRDefault="002C4E08" w:rsidP="00DB5F55">
                <w:r>
                  <w:rPr>
                    <w:b/>
                  </w:rPr>
                  <w:t>Positive</w:t>
                </w:r>
              </w:p>
            </w:sdtContent>
          </w:sdt>
          <w:p w14:paraId="247554E2" w14:textId="1E7D776B" w:rsidR="00DD27FA" w:rsidRPr="00943BE8" w:rsidDel="00A37ED9" w:rsidRDefault="00DD27FA" w:rsidP="00DB5F55">
            <w:pPr>
              <w:jc w:val="both"/>
              <w:rPr>
                <w:sz w:val="20"/>
              </w:rPr>
            </w:pPr>
            <w:r w:rsidRPr="0067419E">
              <w:rPr>
                <w:sz w:val="22"/>
                <w:szCs w:val="24"/>
              </w:rPr>
              <w:t xml:space="preserve">This modification provides the potential for </w:t>
            </w:r>
            <w:r>
              <w:rPr>
                <w:sz w:val="22"/>
                <w:szCs w:val="24"/>
              </w:rPr>
              <w:t>Restoration</w:t>
            </w:r>
            <w:r w:rsidRPr="0067419E">
              <w:rPr>
                <w:sz w:val="22"/>
                <w:szCs w:val="24"/>
              </w:rPr>
              <w:t xml:space="preserve"> from renewable sources in addition to encouraging the use of embedded generation which is currently being trialled through the distributed restart project</w:t>
            </w:r>
            <w:r w:rsidRPr="00943BE8">
              <w:rPr>
                <w:sz w:val="20"/>
              </w:rPr>
              <w:t>.</w:t>
            </w:r>
          </w:p>
          <w:p w14:paraId="44462D41" w14:textId="281A92C6" w:rsidR="00DD27FA" w:rsidRDefault="00DD27FA" w:rsidP="00DB5F55">
            <w:pPr>
              <w:rPr>
                <w:b/>
                <w:color w:val="808080"/>
              </w:rPr>
            </w:pPr>
          </w:p>
        </w:tc>
      </w:tr>
    </w:tbl>
    <w:p w14:paraId="73E36AE2" w14:textId="77777777" w:rsidR="00DD27FA" w:rsidRDefault="00DD27FA" w:rsidP="008441B9">
      <w:pPr>
        <w:pStyle w:val="ListParagraph"/>
        <w:keepLines/>
        <w:widowControl w:val="0"/>
        <w:tabs>
          <w:tab w:val="left" w:pos="1418"/>
        </w:tabs>
        <w:spacing w:before="0" w:line="264" w:lineRule="auto"/>
        <w:ind w:left="0"/>
        <w:rPr>
          <w:b/>
          <w:color w:val="F26522" w:themeColor="accent1"/>
        </w:rPr>
      </w:pPr>
    </w:p>
    <w:p w14:paraId="44FB36F2" w14:textId="77777777" w:rsidR="00470B5B" w:rsidRPr="005603D9" w:rsidRDefault="00470B5B" w:rsidP="009A206C">
      <w:pPr>
        <w:pStyle w:val="CA4"/>
      </w:pPr>
      <w:bookmarkStart w:id="794" w:name="_Toc116025748"/>
      <w:r w:rsidRPr="005603D9">
        <w:t>When will this change take place?</w:t>
      </w:r>
      <w:bookmarkEnd w:id="794"/>
    </w:p>
    <w:p w14:paraId="0A05D4AF" w14:textId="77777777" w:rsidR="00234CB5" w:rsidRDefault="00234CB5" w:rsidP="00234CB5">
      <w:pPr>
        <w:pStyle w:val="Heading3"/>
      </w:pPr>
      <w:bookmarkStart w:id="795" w:name="_Toc98069376"/>
      <w:bookmarkStart w:id="796" w:name="_Toc116025749"/>
      <w:r w:rsidRPr="009A206C">
        <w:t>Implementation date</w:t>
      </w:r>
      <w:bookmarkEnd w:id="795"/>
      <w:bookmarkEnd w:id="796"/>
    </w:p>
    <w:p w14:paraId="1CBD049C" w14:textId="4B8F6591" w:rsidR="00234CB5" w:rsidRPr="005603D9" w:rsidRDefault="001D33EA" w:rsidP="00234CB5">
      <w:r>
        <w:t xml:space="preserve">10 working days </w:t>
      </w:r>
      <w:r w:rsidR="007A4F7F">
        <w:t>following</w:t>
      </w:r>
      <w:r>
        <w:t xml:space="preserve"> Ofgem decision</w:t>
      </w:r>
    </w:p>
    <w:p w14:paraId="1A668FA5" w14:textId="77777777" w:rsidR="00234CB5" w:rsidRPr="009A206C" w:rsidRDefault="00234CB5" w:rsidP="00234CB5">
      <w:pPr>
        <w:pStyle w:val="Heading3"/>
      </w:pPr>
      <w:bookmarkStart w:id="797" w:name="_Toc98069377"/>
      <w:bookmarkStart w:id="798" w:name="_Toc116025750"/>
      <w:r w:rsidRPr="009A206C">
        <w:t>Date decision required by</w:t>
      </w:r>
      <w:bookmarkEnd w:id="797"/>
      <w:bookmarkEnd w:id="798"/>
    </w:p>
    <w:p w14:paraId="6BA15E8B" w14:textId="4DD55F11" w:rsidR="00234CB5" w:rsidRPr="005603D9" w:rsidRDefault="009D355B" w:rsidP="00234CB5">
      <w:pPr>
        <w:rPr>
          <w:ins w:id="799" w:author="Graham, Garth" w:date="2022-10-26T13:52:00Z"/>
        </w:rPr>
      </w:pPr>
      <w:r>
        <w:t>Q3 2022</w:t>
      </w:r>
    </w:p>
    <w:p w14:paraId="28B4DDC7" w14:textId="17146A30" w:rsidR="00234CB5" w:rsidRPr="009A206C" w:rsidRDefault="00234CB5" w:rsidP="00234CB5">
      <w:pPr>
        <w:pStyle w:val="Heading3"/>
      </w:pPr>
      <w:bookmarkStart w:id="800" w:name="_Toc98069378"/>
      <w:bookmarkStart w:id="801" w:name="_Toc116025751"/>
      <w:r w:rsidRPr="009A206C">
        <w:t>Implementation approach</w:t>
      </w:r>
      <w:bookmarkEnd w:id="800"/>
      <w:bookmarkEnd w:id="801"/>
    </w:p>
    <w:p w14:paraId="3DACE8B2" w14:textId="61666C26" w:rsidR="00234CB5" w:rsidRDefault="00DB4E08" w:rsidP="00234CB5">
      <w:r>
        <w:t xml:space="preserve">Implementation of ESRS will be facilitated by a </w:t>
      </w:r>
      <w:r w:rsidR="00234CB5">
        <w:t xml:space="preserve">New Restoration Decision Support Tool, Restoration Tool, Local Joint Restoration Plans, Distributed Restoration Zone Plans &amp; Annual </w:t>
      </w:r>
      <w:r w:rsidR="004825B2">
        <w:t>Assurance Framework</w:t>
      </w:r>
      <w:r w:rsidR="00234CB5">
        <w:t>.</w:t>
      </w:r>
    </w:p>
    <w:p w14:paraId="605FEBA8" w14:textId="77777777" w:rsidR="000F5F87" w:rsidRDefault="000F5F87" w:rsidP="000F5F87">
      <w:pPr>
        <w:keepLines/>
        <w:widowControl w:val="0"/>
        <w:tabs>
          <w:tab w:val="left" w:pos="1418"/>
        </w:tabs>
        <w:spacing w:line="264" w:lineRule="auto"/>
        <w:rPr>
          <w:rFonts w:cs="Arial"/>
          <w:i/>
          <w:color w:val="FF0000"/>
        </w:rPr>
      </w:pPr>
    </w:p>
    <w:p w14:paraId="07A6A167" w14:textId="77777777" w:rsidR="00470B5B" w:rsidRPr="005603D9" w:rsidRDefault="00470B5B" w:rsidP="009A206C">
      <w:pPr>
        <w:pStyle w:val="CA5"/>
      </w:pPr>
      <w:bookmarkStart w:id="802" w:name="_Workgroup_Consultation_1"/>
      <w:bookmarkStart w:id="803" w:name="_Toc116025752"/>
      <w:bookmarkEnd w:id="802"/>
      <w:r w:rsidRPr="005603D9">
        <w:t>Interactions</w:t>
      </w:r>
      <w:bookmarkEnd w:id="803"/>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410D73" w14:paraId="313AEF27" w14:textId="77777777" w:rsidTr="00DB5F55">
        <w:tc>
          <w:tcPr>
            <w:tcW w:w="2371" w:type="dxa"/>
          </w:tcPr>
          <w:bookmarkStart w:id="804" w:name="_How_to_respond"/>
          <w:bookmarkEnd w:id="804"/>
          <w:p w14:paraId="7388DF85" w14:textId="77777777" w:rsidR="00410D73" w:rsidRDefault="00B1642B" w:rsidP="00DB5F55">
            <w:sdt>
              <w:sdtPr>
                <w:id w:val="-933661782"/>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 xml:space="preserve">CUSC </w:t>
            </w:r>
          </w:p>
        </w:tc>
        <w:tc>
          <w:tcPr>
            <w:tcW w:w="2371" w:type="dxa"/>
          </w:tcPr>
          <w:p w14:paraId="64F3DD96" w14:textId="60CAE971" w:rsidR="00410D73" w:rsidRDefault="00B1642B" w:rsidP="00DB5F55">
            <w:sdt>
              <w:sdtPr>
                <w:id w:val="1818607573"/>
                <w14:checkbox>
                  <w14:checked w14:val="0"/>
                  <w14:checkedState w14:val="2612" w14:font="MS Gothic"/>
                  <w14:uncheckedState w14:val="2610" w14:font="MS Gothic"/>
                </w14:checkbox>
              </w:sdtPr>
              <w:sdtEndPr/>
              <w:sdtContent>
                <w:r w:rsidR="00011887">
                  <w:rPr>
                    <w:rFonts w:ascii="MS Gothic" w:eastAsia="MS Gothic" w:hAnsi="MS Gothic" w:hint="eastAsia"/>
                  </w:rPr>
                  <w:t>☐</w:t>
                </w:r>
              </w:sdtContent>
            </w:sdt>
            <w:r w:rsidR="00410D73">
              <w:t>BSC</w:t>
            </w:r>
          </w:p>
        </w:tc>
        <w:tc>
          <w:tcPr>
            <w:tcW w:w="2372" w:type="dxa"/>
          </w:tcPr>
          <w:p w14:paraId="7A88AF76" w14:textId="77777777" w:rsidR="00410D73" w:rsidRDefault="00B1642B" w:rsidP="00DB5F55">
            <w:sdt>
              <w:sdtPr>
                <w:id w:val="455062906"/>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STC</w:t>
            </w:r>
          </w:p>
        </w:tc>
        <w:tc>
          <w:tcPr>
            <w:tcW w:w="2372" w:type="dxa"/>
          </w:tcPr>
          <w:p w14:paraId="68C03840" w14:textId="77777777" w:rsidR="00410D73" w:rsidRDefault="00B1642B" w:rsidP="00DB5F55">
            <w:sdt>
              <w:sdtPr>
                <w:id w:val="-99870426"/>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SQSS</w:t>
            </w:r>
          </w:p>
        </w:tc>
      </w:tr>
      <w:tr w:rsidR="00410D73" w14:paraId="62378ED2" w14:textId="77777777" w:rsidTr="00DB5F55">
        <w:tc>
          <w:tcPr>
            <w:tcW w:w="2371" w:type="dxa"/>
          </w:tcPr>
          <w:p w14:paraId="3CF58755" w14:textId="77777777" w:rsidR="00410D73" w:rsidRDefault="00B1642B" w:rsidP="00DB5F55">
            <w:sdt>
              <w:sdtPr>
                <w:id w:val="-1406058644"/>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 xml:space="preserve">European Network Codes </w:t>
            </w:r>
          </w:p>
          <w:p w14:paraId="32558B64" w14:textId="77777777" w:rsidR="00410D73" w:rsidRDefault="00410D73" w:rsidP="00DB5F55"/>
        </w:tc>
        <w:tc>
          <w:tcPr>
            <w:tcW w:w="2371" w:type="dxa"/>
          </w:tcPr>
          <w:p w14:paraId="16D1480F" w14:textId="77777777" w:rsidR="00410D73" w:rsidRDefault="00B1642B" w:rsidP="00DB5F55">
            <w:sdt>
              <w:sdtPr>
                <w:id w:val="-2012748770"/>
                <w14:checkbox>
                  <w14:checked w14:val="0"/>
                  <w14:checkedState w14:val="2612" w14:font="MS Gothic"/>
                  <w14:uncheckedState w14:val="2610" w14:font="MS Gothic"/>
                </w14:checkbox>
              </w:sdtPr>
              <w:sdtEndPr/>
              <w:sdtContent>
                <w:r w:rsidR="00410D73">
                  <w:rPr>
                    <w:rFonts w:ascii="MS Gothic" w:eastAsia="MS Gothic" w:hAnsi="MS Gothic" w:hint="eastAsia"/>
                  </w:rPr>
                  <w:t>☐</w:t>
                </w:r>
              </w:sdtContent>
            </w:sdt>
            <w:r w:rsidR="00410D73" w:rsidRPr="005603D9">
              <w:t xml:space="preserve"> EB</w:t>
            </w:r>
            <w:r w:rsidR="00410D73">
              <w:t>R</w:t>
            </w:r>
            <w:r w:rsidR="00410D73" w:rsidRPr="005603D9">
              <w:t xml:space="preserve"> Article 18 T&amp;Cs</w:t>
            </w:r>
            <w:r w:rsidR="00410D73">
              <w:rPr>
                <w:rStyle w:val="FootnoteReference"/>
              </w:rPr>
              <w:footnoteReference w:id="10"/>
            </w:r>
          </w:p>
          <w:p w14:paraId="75C61AEC" w14:textId="77777777" w:rsidR="00410D73" w:rsidRDefault="00410D73" w:rsidP="00DB5F55"/>
        </w:tc>
        <w:tc>
          <w:tcPr>
            <w:tcW w:w="2372" w:type="dxa"/>
          </w:tcPr>
          <w:p w14:paraId="4C03C7C5" w14:textId="77777777" w:rsidR="00410D73" w:rsidRDefault="00B1642B" w:rsidP="00DB5F55">
            <w:sdt>
              <w:sdtPr>
                <w:id w:val="716236982"/>
                <w14:checkbox>
                  <w14:checked w14:val="1"/>
                  <w14:checkedState w14:val="2612" w14:font="MS Gothic"/>
                  <w14:uncheckedState w14:val="2610" w14:font="MS Gothic"/>
                </w14:checkbox>
              </w:sdtPr>
              <w:sdtEndPr/>
              <w:sdtContent>
                <w:r w:rsidR="00410D73">
                  <w:rPr>
                    <w:rFonts w:ascii="MS Gothic" w:eastAsia="MS Gothic" w:hAnsi="MS Gothic" w:hint="eastAsia"/>
                  </w:rPr>
                  <w:t>☒</w:t>
                </w:r>
              </w:sdtContent>
            </w:sdt>
            <w:r w:rsidR="00410D73">
              <w:t>Other modifications</w:t>
            </w:r>
          </w:p>
          <w:p w14:paraId="4813AA1B" w14:textId="77777777" w:rsidR="00410D73" w:rsidRDefault="00410D73" w:rsidP="00DB5F55"/>
        </w:tc>
        <w:tc>
          <w:tcPr>
            <w:tcW w:w="2372" w:type="dxa"/>
          </w:tcPr>
          <w:p w14:paraId="3571A9F9" w14:textId="77777777" w:rsidR="00410D73" w:rsidRDefault="00B1642B" w:rsidP="00DB5F55">
            <w:sdt>
              <w:sdtPr>
                <w:id w:val="-135108289"/>
                <w14:checkbox>
                  <w14:checked w14:val="0"/>
                  <w14:checkedState w14:val="2612" w14:font="MS Gothic"/>
                  <w14:uncheckedState w14:val="2610" w14:font="MS Gothic"/>
                </w14:checkbox>
              </w:sdtPr>
              <w:sdtEndPr/>
              <w:sdtContent>
                <w:r w:rsidR="00410D73">
                  <w:rPr>
                    <w:rFonts w:ascii="MS Gothic" w:eastAsia="MS Gothic" w:hAnsi="MS Gothic" w:hint="eastAsia"/>
                  </w:rPr>
                  <w:t>☐</w:t>
                </w:r>
              </w:sdtContent>
            </w:sdt>
            <w:r w:rsidR="00410D73">
              <w:t>Other</w:t>
            </w:r>
          </w:p>
          <w:p w14:paraId="649278F7" w14:textId="77777777" w:rsidR="00410D73" w:rsidRDefault="00410D73" w:rsidP="00DB5F55"/>
        </w:tc>
      </w:tr>
    </w:tbl>
    <w:p w14:paraId="219381ED" w14:textId="77777777" w:rsidR="004D7B86" w:rsidRPr="004D7B86" w:rsidRDefault="004D7B86" w:rsidP="004D7B86">
      <w:pPr>
        <w:pStyle w:val="CA7"/>
      </w:pPr>
      <w:bookmarkStart w:id="805" w:name="_Toc116025753"/>
      <w:r>
        <w:t>How to respond</w:t>
      </w:r>
      <w:bookmarkEnd w:id="805"/>
    </w:p>
    <w:p w14:paraId="32EC285B" w14:textId="77777777" w:rsidR="004D7B86" w:rsidRDefault="004D7B86" w:rsidP="004D7B86">
      <w:pPr>
        <w:pStyle w:val="Heading2"/>
      </w:pPr>
      <w:bookmarkStart w:id="806" w:name="_Toc116025754"/>
      <w:r>
        <w:t xml:space="preserve">Standard Workgroup </w:t>
      </w:r>
      <w:r w:rsidR="00C20613">
        <w:t>c</w:t>
      </w:r>
      <w:r>
        <w:t>onsultation questions</w:t>
      </w:r>
      <w:bookmarkEnd w:id="806"/>
    </w:p>
    <w:p w14:paraId="28D4FAEF" w14:textId="4601FCD7" w:rsidR="004D7B86" w:rsidRDefault="004D7B86" w:rsidP="004D7B86">
      <w:pPr>
        <w:numPr>
          <w:ilvl w:val="0"/>
          <w:numId w:val="26"/>
        </w:numPr>
        <w:spacing w:line="300" w:lineRule="atLeast"/>
        <w:ind w:left="709" w:hanging="425"/>
      </w:pPr>
      <w:r>
        <w:t xml:space="preserve">Do you believe that </w:t>
      </w:r>
      <w:r w:rsidRPr="00BF4A45">
        <w:t>G</w:t>
      </w:r>
      <w:r w:rsidR="00BF4A45">
        <w:t>C0156</w:t>
      </w:r>
      <w:r>
        <w:t xml:space="preserve"> Original proposal better facilitates the Applicable Objectives?</w:t>
      </w:r>
    </w:p>
    <w:p w14:paraId="0DAB6E6E" w14:textId="77777777" w:rsidR="004D7B86" w:rsidRDefault="004D7B86" w:rsidP="004D7B86">
      <w:pPr>
        <w:numPr>
          <w:ilvl w:val="0"/>
          <w:numId w:val="26"/>
        </w:numPr>
        <w:spacing w:line="300" w:lineRule="atLeast"/>
        <w:ind w:left="709" w:hanging="425"/>
      </w:pPr>
      <w:r>
        <w:t>Do you support the proposed implementation approach?</w:t>
      </w:r>
    </w:p>
    <w:p w14:paraId="04B83001" w14:textId="77777777" w:rsidR="004D7B86" w:rsidRDefault="004D7B86" w:rsidP="004D7B86">
      <w:pPr>
        <w:numPr>
          <w:ilvl w:val="0"/>
          <w:numId w:val="26"/>
        </w:numPr>
        <w:spacing w:line="300" w:lineRule="atLeast"/>
        <w:ind w:left="709" w:hanging="425"/>
      </w:pPr>
      <w:r>
        <w:t>Do you have any other comments?</w:t>
      </w:r>
    </w:p>
    <w:p w14:paraId="29165920" w14:textId="77777777" w:rsidR="004D7B86" w:rsidRDefault="004D7B86" w:rsidP="004D7B86">
      <w:pPr>
        <w:numPr>
          <w:ilvl w:val="0"/>
          <w:numId w:val="26"/>
        </w:numPr>
        <w:spacing w:after="120" w:line="300" w:lineRule="atLeast"/>
        <w:ind w:left="709" w:hanging="425"/>
      </w:pPr>
      <w:r>
        <w:t xml:space="preserve">Do you wish to raise a Workgroup Consultation Alternative request for the Workgroup to consider? </w:t>
      </w:r>
    </w:p>
    <w:p w14:paraId="1E518E2B" w14:textId="77777777" w:rsidR="004D7B86" w:rsidRDefault="004D7B86" w:rsidP="004D7B86">
      <w:pPr>
        <w:pStyle w:val="Heading2"/>
      </w:pPr>
      <w:bookmarkStart w:id="807" w:name="_Toc116025755"/>
      <w:r>
        <w:t xml:space="preserve">Specific Workgroup </w:t>
      </w:r>
      <w:r w:rsidR="00C20613">
        <w:t>c</w:t>
      </w:r>
      <w:r>
        <w:t>onsultation questions</w:t>
      </w:r>
      <w:bookmarkEnd w:id="807"/>
    </w:p>
    <w:p w14:paraId="050C48EE" w14:textId="77777777" w:rsidR="00234460" w:rsidRPr="00234460" w:rsidRDefault="00234460" w:rsidP="00234460">
      <w:pPr>
        <w:pStyle w:val="ListParagraph"/>
        <w:numPr>
          <w:ilvl w:val="0"/>
          <w:numId w:val="26"/>
        </w:numPr>
        <w:rPr>
          <w:rFonts w:cs="Arial"/>
        </w:rPr>
      </w:pPr>
      <w:r w:rsidRPr="00234460">
        <w:rPr>
          <w:rFonts w:cs="Arial"/>
        </w:rPr>
        <w:t>Do you believe that a cost benefit analysis should be undertaken by the Workgroup and if yes what factors should be considered?</w:t>
      </w:r>
    </w:p>
    <w:p w14:paraId="4B98F938" w14:textId="77777777" w:rsidR="00C25BB2" w:rsidRPr="00C25BB2" w:rsidRDefault="00C25BB2" w:rsidP="00C25BB2">
      <w:pPr>
        <w:pStyle w:val="ListParagraph"/>
        <w:numPr>
          <w:ilvl w:val="0"/>
          <w:numId w:val="26"/>
        </w:numPr>
        <w:rPr>
          <w:rFonts w:cs="Arial"/>
        </w:rPr>
      </w:pPr>
      <w:r w:rsidRPr="00C25BB2">
        <w:rPr>
          <w:rFonts w:cs="Arial"/>
        </w:rPr>
        <w:t xml:space="preserve">Do you believe that parties </w:t>
      </w:r>
      <w:commentRangeStart w:id="808"/>
      <w:commentRangeStart w:id="809"/>
      <w:r w:rsidRPr="00C25BB2">
        <w:rPr>
          <w:rFonts w:cs="Arial"/>
        </w:rPr>
        <w:t>obligated</w:t>
      </w:r>
      <w:commentRangeEnd w:id="808"/>
      <w:r>
        <w:rPr>
          <w:rStyle w:val="CommentReference"/>
        </w:rPr>
        <w:commentReference w:id="808"/>
      </w:r>
      <w:commentRangeEnd w:id="809"/>
      <w:r>
        <w:rPr>
          <w:rStyle w:val="CommentReference"/>
        </w:rPr>
        <w:commentReference w:id="809"/>
      </w:r>
      <w:r w:rsidRPr="00C25BB2">
        <w:rPr>
          <w:rFonts w:cs="Arial"/>
        </w:rPr>
        <w:t xml:space="preserve"> by GC0156 should have a cost recovery mechanism in place? </w:t>
      </w:r>
    </w:p>
    <w:p w14:paraId="09884CF4" w14:textId="0F168509" w:rsidR="00480118" w:rsidRPr="00480118" w:rsidRDefault="00480118" w:rsidP="00480118">
      <w:pPr>
        <w:pStyle w:val="ListParagraph"/>
        <w:numPr>
          <w:ilvl w:val="0"/>
          <w:numId w:val="26"/>
        </w:numPr>
        <w:rPr>
          <w:rFonts w:cs="Arial"/>
        </w:rPr>
      </w:pPr>
      <w:r w:rsidRPr="00480118">
        <w:rPr>
          <w:rFonts w:cs="Arial"/>
        </w:rPr>
        <w:t>Do you agree that the draft legal text is appropriate and sufficient to implement GC0156? If not please provide your suggestions?</w:t>
      </w:r>
    </w:p>
    <w:p w14:paraId="2770BB53" w14:textId="77777777" w:rsidR="005618E3" w:rsidRPr="005618E3" w:rsidRDefault="005618E3" w:rsidP="005618E3">
      <w:pPr>
        <w:pStyle w:val="ListParagraph"/>
        <w:numPr>
          <w:ilvl w:val="0"/>
          <w:numId w:val="26"/>
        </w:numPr>
        <w:rPr>
          <w:rFonts w:cs="Arial"/>
          <w:bCs/>
        </w:rPr>
      </w:pPr>
      <w:r w:rsidRPr="005618E3">
        <w:rPr>
          <w:rFonts w:cs="Arial"/>
          <w:bCs/>
        </w:rPr>
        <w:t>The GC0156 proposed solution would be applied retrospectively to existing assets.  Do you agree with this retrospective application and if not, what is your rationale / view about this?</w:t>
      </w:r>
    </w:p>
    <w:p w14:paraId="7FCC4078" w14:textId="77777777" w:rsidR="0015494D" w:rsidRPr="0015494D" w:rsidRDefault="0015494D" w:rsidP="0015494D">
      <w:pPr>
        <w:pStyle w:val="ListParagraph"/>
        <w:numPr>
          <w:ilvl w:val="0"/>
          <w:numId w:val="26"/>
        </w:numPr>
        <w:rPr>
          <w:rFonts w:cs="Arial"/>
          <w:bCs/>
        </w:rPr>
      </w:pPr>
      <w:r w:rsidRPr="0015494D">
        <w:rPr>
          <w:rFonts w:cs="Arial"/>
          <w:bCs/>
        </w:rPr>
        <w:t xml:space="preserve">Are they any barriers to new entrants to provide restoration services that are not covered in the GC0156 legal </w:t>
      </w:r>
      <w:commentRangeStart w:id="810"/>
      <w:commentRangeStart w:id="811"/>
      <w:r w:rsidRPr="0015494D">
        <w:rPr>
          <w:rFonts w:cs="Arial"/>
          <w:bCs/>
        </w:rPr>
        <w:t>drafting</w:t>
      </w:r>
      <w:commentRangeEnd w:id="810"/>
      <w:r>
        <w:rPr>
          <w:rStyle w:val="CommentReference"/>
        </w:rPr>
        <w:commentReference w:id="810"/>
      </w:r>
      <w:commentRangeEnd w:id="811"/>
      <w:r>
        <w:rPr>
          <w:rStyle w:val="CommentReference"/>
        </w:rPr>
        <w:commentReference w:id="811"/>
      </w:r>
      <w:r w:rsidRPr="0015494D">
        <w:rPr>
          <w:rFonts w:cs="Arial"/>
          <w:bCs/>
        </w:rPr>
        <w:t>?</w:t>
      </w:r>
    </w:p>
    <w:p w14:paraId="62E67057" w14:textId="77777777" w:rsidR="00584E91" w:rsidRPr="00AE1E68" w:rsidRDefault="00584E91" w:rsidP="00584E91">
      <w:pPr>
        <w:pStyle w:val="ListParagraph"/>
        <w:numPr>
          <w:ilvl w:val="0"/>
          <w:numId w:val="26"/>
        </w:numPr>
        <w:rPr>
          <w:rFonts w:cs="Arial"/>
        </w:rPr>
      </w:pPr>
      <w:r w:rsidRPr="00872B8D">
        <w:rPr>
          <w:rFonts w:cs="Arial"/>
          <w:bCs/>
        </w:rPr>
        <w:t xml:space="preserve">Do you believe it is appropriate to have a mains independence minimum resilience period of 24 hours as required by the NCER or 72 hours general GB standard for existing black start purposes as proposed as part of the ESRS work for all BM parties? </w:t>
      </w:r>
      <w:r w:rsidRPr="00AE1E68">
        <w:rPr>
          <w:rFonts w:cs="Arial"/>
          <w:bCs/>
        </w:rPr>
        <w:t>Do you agree with a retrospective application of this and if not, what is your suggestion / views about this?</w:t>
      </w:r>
    </w:p>
    <w:p w14:paraId="6E0363E0" w14:textId="77777777" w:rsidR="00DD2BFD" w:rsidRPr="00DD2BFD" w:rsidRDefault="00DD2BFD" w:rsidP="00DD2BFD">
      <w:pPr>
        <w:pStyle w:val="ListParagraph"/>
        <w:numPr>
          <w:ilvl w:val="0"/>
          <w:numId w:val="26"/>
        </w:numPr>
        <w:rPr>
          <w:rFonts w:cs="Arial"/>
        </w:rPr>
      </w:pPr>
      <w:r w:rsidRPr="00DD2BFD">
        <w:rPr>
          <w:rFonts w:cs="Arial"/>
        </w:rPr>
        <w:t>As a stakeholder, are there any implications of the proposed future requirements which are not clear?</w:t>
      </w:r>
    </w:p>
    <w:p w14:paraId="50541B37" w14:textId="77777777" w:rsidR="00ED0689" w:rsidRDefault="00A36123" w:rsidP="00ED0689">
      <w:pPr>
        <w:pStyle w:val="ListParagraph"/>
        <w:numPr>
          <w:ilvl w:val="0"/>
          <w:numId w:val="26"/>
        </w:numPr>
        <w:rPr>
          <w:rFonts w:cs="Arial"/>
        </w:rPr>
      </w:pPr>
      <w:r w:rsidRPr="00A36123">
        <w:rPr>
          <w:rFonts w:cs="Arial"/>
        </w:rPr>
        <w:t>Do you think that the proposals will help restore customer supplies as soon as possible?</w:t>
      </w:r>
    </w:p>
    <w:p w14:paraId="4E4FD37B" w14:textId="75476E01" w:rsidR="00ED0689" w:rsidRPr="00ED0689" w:rsidRDefault="00E8778E" w:rsidP="00ED0689">
      <w:pPr>
        <w:pStyle w:val="ListParagraph"/>
        <w:numPr>
          <w:ilvl w:val="0"/>
          <w:numId w:val="26"/>
        </w:numPr>
        <w:rPr>
          <w:rFonts w:cs="Arial"/>
        </w:rPr>
      </w:pPr>
      <w:r w:rsidRPr="00ED0689">
        <w:rPr>
          <w:rFonts w:cs="Arial"/>
        </w:rPr>
        <w:t xml:space="preserve">Do you think that the proposals are sufficient to ensure that NGESO can </w:t>
      </w:r>
      <w:r w:rsidR="00ED0689" w:rsidRPr="00ED0689">
        <w:rPr>
          <w:rFonts w:cs="Arial"/>
        </w:rPr>
        <w:t>Do you think that there is a common understanding between stakeholders of the demand to be restored in GB required by ESRS?</w:t>
      </w:r>
    </w:p>
    <w:p w14:paraId="3B3A4A57" w14:textId="77777777" w:rsidR="002C294D" w:rsidRPr="002C294D" w:rsidRDefault="002C294D" w:rsidP="002C294D">
      <w:pPr>
        <w:pStyle w:val="ListParagraph"/>
        <w:numPr>
          <w:ilvl w:val="0"/>
          <w:numId w:val="26"/>
        </w:numPr>
        <w:rPr>
          <w:rFonts w:cs="Arial"/>
        </w:rPr>
      </w:pPr>
      <w:r w:rsidRPr="002C294D">
        <w:rPr>
          <w:rFonts w:cs="Arial"/>
        </w:rPr>
        <w:t>Do you think that there is a common understanding between stakeholders of the demand to be restored in GB required by ESRS?</w:t>
      </w:r>
    </w:p>
    <w:p w14:paraId="2F192E79" w14:textId="77777777" w:rsidR="00983357" w:rsidRPr="00983357" w:rsidRDefault="00983357" w:rsidP="00AE1E68">
      <w:pPr>
        <w:pStyle w:val="ListParagraph"/>
        <w:numPr>
          <w:ilvl w:val="0"/>
          <w:numId w:val="26"/>
        </w:numPr>
        <w:rPr>
          <w:rFonts w:cs="Arial"/>
        </w:rPr>
      </w:pPr>
      <w:r w:rsidRPr="001A1692">
        <w:rPr>
          <w:rFonts w:cs="Arial"/>
          <w:bCs/>
        </w:rPr>
        <w:t xml:space="preserve">The distributed restart legal text has been drafted on the basis that </w:t>
      </w:r>
      <w:commentRangeStart w:id="812"/>
      <w:commentRangeStart w:id="813"/>
      <w:r w:rsidRPr="001A1692">
        <w:rPr>
          <w:rFonts w:cs="Arial"/>
          <w:bCs/>
        </w:rPr>
        <w:t>NGESO will lead on the procurement of restoration services.</w:t>
      </w:r>
      <w:commentRangeEnd w:id="812"/>
      <w:r>
        <w:rPr>
          <w:rStyle w:val="CommentReference"/>
        </w:rPr>
        <w:commentReference w:id="812"/>
      </w:r>
      <w:commentRangeEnd w:id="813"/>
      <w:r>
        <w:rPr>
          <w:rStyle w:val="CommentReference"/>
        </w:rPr>
        <w:commentReference w:id="813"/>
      </w:r>
      <w:r w:rsidRPr="001A1692">
        <w:rPr>
          <w:rFonts w:cs="Arial"/>
          <w:bCs/>
        </w:rPr>
        <w:t xml:space="preserve"> Do you think this should move to DNO led in future? If yes, please explain why</w:t>
      </w:r>
    </w:p>
    <w:p w14:paraId="080A8C59" w14:textId="77777777" w:rsidR="0074655D" w:rsidRPr="0074655D" w:rsidRDefault="0074655D" w:rsidP="0074655D">
      <w:pPr>
        <w:pStyle w:val="ListParagraph"/>
        <w:numPr>
          <w:ilvl w:val="0"/>
          <w:numId w:val="26"/>
        </w:numPr>
        <w:rPr>
          <w:rFonts w:cs="Arial"/>
          <w:bCs/>
        </w:rPr>
      </w:pPr>
      <w:r w:rsidRPr="0074655D">
        <w:rPr>
          <w:rFonts w:cs="Arial"/>
          <w:bCs/>
        </w:rPr>
        <w:t>Do you believe the approach proposed to introduce non-CUSC parties under the framework of the NCER (</w:t>
      </w:r>
      <w:proofErr w:type="gramStart"/>
      <w:r w:rsidRPr="0074655D">
        <w:rPr>
          <w:rFonts w:cs="Arial"/>
          <w:bCs/>
        </w:rPr>
        <w:t>i.e.</w:t>
      </w:r>
      <w:proofErr w:type="gramEnd"/>
      <w:r w:rsidRPr="0074655D">
        <w:rPr>
          <w:rFonts w:cs="Arial"/>
          <w:bCs/>
        </w:rPr>
        <w:t xml:space="preserve"> non-CUSC parties who have a contract with the ESO as restoration service providers) is an appropriate solution going forward? If not, please explain why you believe this is the </w:t>
      </w:r>
      <w:commentRangeStart w:id="814"/>
      <w:r w:rsidRPr="0074655D">
        <w:rPr>
          <w:rFonts w:cs="Arial"/>
          <w:bCs/>
        </w:rPr>
        <w:t>case</w:t>
      </w:r>
      <w:commentRangeEnd w:id="814"/>
      <w:r>
        <w:rPr>
          <w:rStyle w:val="CommentReference"/>
        </w:rPr>
        <w:commentReference w:id="814"/>
      </w:r>
      <w:r w:rsidRPr="0074655D">
        <w:rPr>
          <w:rFonts w:cs="Arial"/>
          <w:bCs/>
        </w:rPr>
        <w:t xml:space="preserve">. </w:t>
      </w:r>
    </w:p>
    <w:p w14:paraId="3981648B" w14:textId="77777777" w:rsidR="00127B42" w:rsidRPr="00127B42" w:rsidRDefault="00127B42" w:rsidP="00127B42">
      <w:pPr>
        <w:pStyle w:val="ListParagraph"/>
        <w:numPr>
          <w:ilvl w:val="0"/>
          <w:numId w:val="26"/>
        </w:numPr>
        <w:rPr>
          <w:rFonts w:cs="Arial"/>
          <w:bCs/>
        </w:rPr>
      </w:pPr>
      <w:r w:rsidRPr="00127B42">
        <w:rPr>
          <w:rFonts w:cs="Arial"/>
          <w:bCs/>
        </w:rPr>
        <w:t xml:space="preserve">Do you agree that </w:t>
      </w:r>
      <w:commentRangeStart w:id="815"/>
      <w:commentRangeStart w:id="816"/>
      <w:r w:rsidRPr="00127B42">
        <w:rPr>
          <w:rFonts w:cs="Arial"/>
          <w:bCs/>
        </w:rPr>
        <w:t xml:space="preserve">all the costs </w:t>
      </w:r>
      <w:commentRangeEnd w:id="815"/>
      <w:r>
        <w:rPr>
          <w:rStyle w:val="CommentReference"/>
        </w:rPr>
        <w:commentReference w:id="815"/>
      </w:r>
      <w:commentRangeEnd w:id="816"/>
      <w:r>
        <w:rPr>
          <w:rStyle w:val="CommentReference"/>
        </w:rPr>
        <w:commentReference w:id="816"/>
      </w:r>
      <w:r w:rsidRPr="00127B42">
        <w:rPr>
          <w:rFonts w:cs="Arial"/>
          <w:bCs/>
        </w:rPr>
        <w:t xml:space="preserve">associated with </w:t>
      </w:r>
      <w:commentRangeStart w:id="817"/>
      <w:r w:rsidRPr="00127B42">
        <w:rPr>
          <w:rFonts w:cs="Arial"/>
          <w:bCs/>
        </w:rPr>
        <w:t xml:space="preserve">TO/DNO </w:t>
      </w:r>
      <w:commentRangeEnd w:id="817"/>
      <w:r>
        <w:rPr>
          <w:rStyle w:val="CommentReference"/>
        </w:rPr>
        <w:commentReference w:id="817"/>
      </w:r>
      <w:r w:rsidRPr="00127B42">
        <w:rPr>
          <w:rFonts w:cs="Arial"/>
          <w:bCs/>
        </w:rPr>
        <w:t>implementation of ESRS should be recovered through their respective price controls? If not, what funding mechanism do you favour?</w:t>
      </w:r>
    </w:p>
    <w:p w14:paraId="32D1951F" w14:textId="77777777" w:rsidR="00176AE6" w:rsidRPr="00176AE6" w:rsidRDefault="00176AE6" w:rsidP="00176AE6">
      <w:pPr>
        <w:pStyle w:val="ListParagraph"/>
        <w:numPr>
          <w:ilvl w:val="0"/>
          <w:numId w:val="26"/>
        </w:numPr>
        <w:rPr>
          <w:bCs/>
        </w:rPr>
      </w:pPr>
      <w:r w:rsidRPr="00176AE6">
        <w:rPr>
          <w:bCs/>
        </w:rPr>
        <w:t>Do you believe that cyber security requirements in accordance with the NIS standard are sufficient and should be referenced in the Grid Code?</w:t>
      </w:r>
    </w:p>
    <w:p w14:paraId="5DE650D7" w14:textId="77777777" w:rsidR="00065D3E" w:rsidRPr="001A1692" w:rsidRDefault="00065D3E" w:rsidP="00065D3E">
      <w:pPr>
        <w:pStyle w:val="ListParagraph"/>
        <w:numPr>
          <w:ilvl w:val="0"/>
          <w:numId w:val="26"/>
        </w:numPr>
      </w:pPr>
      <w:r w:rsidRPr="001A1692">
        <w:t xml:space="preserve">Do you see any barriers for Network Operators and </w:t>
      </w:r>
      <w:r>
        <w:t>Users</w:t>
      </w:r>
      <w:r w:rsidRPr="001A1692">
        <w:t xml:space="preserve"> to </w:t>
      </w:r>
      <w:commentRangeStart w:id="818"/>
      <w:r w:rsidRPr="001A1692">
        <w:t>deliver the changes proposed</w:t>
      </w:r>
      <w:commentRangeEnd w:id="818"/>
      <w:r>
        <w:rPr>
          <w:rStyle w:val="CommentReference"/>
        </w:rPr>
        <w:commentReference w:id="818"/>
      </w:r>
      <w:r w:rsidRPr="001A1692">
        <w:t xml:space="preserve"> to implement the ESRS by December 2026? </w:t>
      </w:r>
    </w:p>
    <w:p w14:paraId="0C23181A" w14:textId="77777777" w:rsidR="005B0D4B" w:rsidRPr="005B0D4B" w:rsidRDefault="005B0D4B" w:rsidP="00AE1E68">
      <w:pPr>
        <w:pStyle w:val="ListParagraph"/>
        <w:numPr>
          <w:ilvl w:val="0"/>
          <w:numId w:val="26"/>
        </w:numPr>
        <w:rPr>
          <w:rFonts w:cs="Arial"/>
        </w:rPr>
      </w:pPr>
      <w:r w:rsidRPr="005B0D4B">
        <w:rPr>
          <w:bCs/>
        </w:rPr>
        <w:t xml:space="preserve">Do you think the right requirements have been identified for Network Operators in terms of Network design and operational capability as summarised in the consultation document and described in detail in the proposed legal text in CC/ECC.6.4.6.3b? </w:t>
      </w:r>
      <w:r w:rsidRPr="005B0D4B">
        <w:rPr>
          <w:bCs/>
        </w:rPr>
        <w:br/>
        <w:t>OC9.1.1, OC9.2.1, OC9.4.7.5.1 (b)(x); OC9.4.7.5.1 (c)(xi); OC9.4.7.5.2 (a)(xii); OC9.4.7.5.2 (b)(xii</w:t>
      </w:r>
      <w:proofErr w:type="gramStart"/>
      <w:r w:rsidRPr="005B0D4B">
        <w:rPr>
          <w:bCs/>
        </w:rPr>
        <w:t>);</w:t>
      </w:r>
      <w:proofErr w:type="gramEnd"/>
      <w:r w:rsidRPr="005B0D4B">
        <w:rPr>
          <w:bCs/>
        </w:rPr>
        <w:t xml:space="preserve"> </w:t>
      </w:r>
    </w:p>
    <w:p w14:paraId="1FAE19DE" w14:textId="77777777" w:rsidR="002513BD" w:rsidRPr="002513BD" w:rsidRDefault="002513BD" w:rsidP="002513BD">
      <w:pPr>
        <w:pStyle w:val="ListParagraph"/>
        <w:numPr>
          <w:ilvl w:val="0"/>
          <w:numId w:val="26"/>
        </w:numPr>
        <w:rPr>
          <w:bCs/>
        </w:rPr>
      </w:pPr>
      <w:r w:rsidRPr="002513BD">
        <w:rPr>
          <w:bCs/>
        </w:rPr>
        <w:t>Do you believe there should be further assurance activities in addition to those described in the proposed legal text within OC5? If yes, please state the activity and explain why.</w:t>
      </w:r>
    </w:p>
    <w:p w14:paraId="235156C4" w14:textId="77777777" w:rsidR="0085157B" w:rsidRPr="0085157B" w:rsidRDefault="0085157B" w:rsidP="0085157B">
      <w:pPr>
        <w:pStyle w:val="ListParagraph"/>
        <w:numPr>
          <w:ilvl w:val="0"/>
          <w:numId w:val="26"/>
        </w:numPr>
        <w:rPr>
          <w:bCs/>
        </w:rPr>
      </w:pPr>
      <w:r w:rsidRPr="0085157B">
        <w:rPr>
          <w:bCs/>
        </w:rPr>
        <w:t>Do you believe there should be further assurance activities in addition to what we have described in the proposed legal text within OC5? If yes, please state the activity and explain why.</w:t>
      </w:r>
    </w:p>
    <w:p w14:paraId="407128FF" w14:textId="77777777" w:rsidR="00FB7D83" w:rsidRPr="00FB7D83" w:rsidRDefault="00FB7D83" w:rsidP="00AE1E68">
      <w:pPr>
        <w:pStyle w:val="ListParagraph"/>
        <w:numPr>
          <w:ilvl w:val="0"/>
          <w:numId w:val="26"/>
        </w:numPr>
        <w:rPr>
          <w:rFonts w:cs="Arial"/>
        </w:rPr>
      </w:pPr>
      <w:r w:rsidRPr="00050366">
        <w:rPr>
          <w:bCs/>
        </w:rPr>
        <w:t xml:space="preserve">Do you believe there are further changes to </w:t>
      </w:r>
      <w:commentRangeStart w:id="819"/>
      <w:commentRangeStart w:id="820"/>
      <w:r w:rsidRPr="00050366">
        <w:rPr>
          <w:bCs/>
        </w:rPr>
        <w:t xml:space="preserve">the network </w:t>
      </w:r>
      <w:commentRangeEnd w:id="819"/>
      <w:r>
        <w:rPr>
          <w:rStyle w:val="CommentReference"/>
        </w:rPr>
        <w:commentReference w:id="819"/>
      </w:r>
      <w:commentRangeEnd w:id="820"/>
      <w:r>
        <w:rPr>
          <w:rStyle w:val="CommentReference"/>
        </w:rPr>
        <w:commentReference w:id="820"/>
      </w:r>
      <w:proofErr w:type="spellStart"/>
      <w:proofErr w:type="gramStart"/>
      <w:r>
        <w:rPr>
          <w:bCs/>
        </w:rPr>
        <w:t>i.e</w:t>
      </w:r>
      <w:proofErr w:type="spellEnd"/>
      <w:proofErr w:type="gramEnd"/>
      <w:r>
        <w:rPr>
          <w:bCs/>
        </w:rPr>
        <w:t xml:space="preserve"> NETS and/or Distribution Network </w:t>
      </w:r>
      <w:r w:rsidRPr="00050366">
        <w:rPr>
          <w:bCs/>
        </w:rPr>
        <w:t xml:space="preserve">required to implement ESRS </w:t>
      </w:r>
      <w:r>
        <w:rPr>
          <w:bCs/>
        </w:rPr>
        <w:t>o</w:t>
      </w:r>
      <w:r w:rsidRPr="00050366">
        <w:rPr>
          <w:bCs/>
        </w:rPr>
        <w:t>bligations?</w:t>
      </w:r>
    </w:p>
    <w:p w14:paraId="15CAE6CF" w14:textId="77777777" w:rsidR="002C71A2" w:rsidRPr="002C71A2" w:rsidRDefault="002C71A2" w:rsidP="002C71A2">
      <w:pPr>
        <w:pStyle w:val="ListParagraph"/>
        <w:numPr>
          <w:ilvl w:val="0"/>
          <w:numId w:val="26"/>
        </w:numPr>
        <w:rPr>
          <w:rFonts w:asciiTheme="majorHAnsi" w:hAnsiTheme="majorHAnsi" w:cstheme="majorHAnsi"/>
        </w:rPr>
      </w:pPr>
      <w:r w:rsidRPr="002C71A2">
        <w:rPr>
          <w:rFonts w:asciiTheme="majorHAnsi" w:hAnsiTheme="majorHAnsi" w:cstheme="majorHAnsi"/>
        </w:rPr>
        <w:t xml:space="preserve">The distributed restart legal text has been drafted on the basis that </w:t>
      </w:r>
      <w:r w:rsidRPr="002C71A2">
        <w:rPr>
          <w:rFonts w:asciiTheme="majorHAnsi" w:hAnsiTheme="majorHAnsi" w:cstheme="majorHAnsi"/>
        </w:rPr>
        <w:br/>
      </w:r>
      <w:proofErr w:type="spellStart"/>
      <w:r w:rsidRPr="002C71A2">
        <w:rPr>
          <w:rFonts w:asciiTheme="majorHAnsi" w:hAnsiTheme="majorHAnsi" w:cstheme="majorHAnsi"/>
        </w:rPr>
        <w:t>i</w:t>
      </w:r>
      <w:proofErr w:type="spellEnd"/>
      <w:r w:rsidRPr="002C71A2">
        <w:rPr>
          <w:rFonts w:asciiTheme="majorHAnsi" w:hAnsiTheme="majorHAnsi" w:cstheme="majorHAnsi"/>
        </w:rPr>
        <w:t xml:space="preserve">) there will be a connection agreement with the DNO that binds an embedded restoration service provider to the Distribution Code and </w:t>
      </w:r>
      <w:r w:rsidRPr="002C71A2">
        <w:rPr>
          <w:rFonts w:asciiTheme="majorHAnsi" w:hAnsiTheme="majorHAnsi" w:cstheme="majorHAnsi"/>
        </w:rPr>
        <w:br/>
        <w:t xml:space="preserve">ii) a tripartite agreement that binds the embedded restoration service provider to the relevant parts of the Grid and Distribution Codes. </w:t>
      </w:r>
      <w:r w:rsidRPr="002C71A2">
        <w:rPr>
          <w:rFonts w:asciiTheme="majorHAnsi" w:hAnsiTheme="majorHAnsi" w:cstheme="majorHAnsi"/>
        </w:rPr>
        <w:br/>
        <w:t>Do you see any difficulties with this proposed contractual arrangement?</w:t>
      </w:r>
    </w:p>
    <w:p w14:paraId="228739B4" w14:textId="77777777" w:rsidR="00D7117D" w:rsidRPr="00D7117D" w:rsidRDefault="00D7117D" w:rsidP="00D7117D">
      <w:pPr>
        <w:pStyle w:val="ListParagraph"/>
        <w:numPr>
          <w:ilvl w:val="0"/>
          <w:numId w:val="26"/>
        </w:numPr>
        <w:rPr>
          <w:rFonts w:asciiTheme="majorHAnsi" w:hAnsiTheme="majorHAnsi" w:cstheme="majorHAnsi"/>
          <w:bCs/>
        </w:rPr>
      </w:pPr>
      <w:r w:rsidRPr="00D7117D">
        <w:rPr>
          <w:rFonts w:asciiTheme="majorHAnsi" w:hAnsiTheme="majorHAnsi" w:cstheme="majorHAnsi"/>
          <w:bCs/>
        </w:rPr>
        <w:t xml:space="preserve">Do you have any views on how the requirements should be implemented into the Grid Code bearing in mind the requirements of the ESRS are not enforceable until 31 December </w:t>
      </w:r>
      <w:proofErr w:type="gramStart"/>
      <w:r w:rsidRPr="00D7117D">
        <w:rPr>
          <w:rFonts w:asciiTheme="majorHAnsi" w:hAnsiTheme="majorHAnsi" w:cstheme="majorHAnsi"/>
          <w:bCs/>
        </w:rPr>
        <w:t>2026.</w:t>
      </w:r>
      <w:proofErr w:type="gramEnd"/>
      <w:r w:rsidRPr="00D7117D">
        <w:rPr>
          <w:rFonts w:asciiTheme="majorHAnsi" w:hAnsiTheme="majorHAnsi" w:cstheme="majorHAnsi"/>
          <w:bCs/>
        </w:rPr>
        <w:t xml:space="preserve">  </w:t>
      </w:r>
    </w:p>
    <w:p w14:paraId="3DD785F6" w14:textId="2A532554" w:rsidR="004D7B86" w:rsidRDefault="004D7B86" w:rsidP="004D7B86">
      <w:r>
        <w:t xml:space="preserve">The </w:t>
      </w:r>
      <w:r w:rsidR="00BE4B48">
        <w:t>w</w:t>
      </w:r>
      <w:r>
        <w:t xml:space="preserve">orkgroup is seeking the views of </w:t>
      </w:r>
      <w:r w:rsidRPr="004F681D">
        <w:t>Grid Cod</w:t>
      </w:r>
      <w:r w:rsidR="004F681D" w:rsidRPr="004F681D">
        <w:t>e</w:t>
      </w:r>
      <w:r w:rsidR="0053788C">
        <w:t xml:space="preserve"> users</w:t>
      </w:r>
      <w:r>
        <w:t xml:space="preserve"> and other interested parties in relation to the issues noted in this document and specifically in response to the questions above. </w:t>
      </w:r>
    </w:p>
    <w:p w14:paraId="103B0DC1" w14:textId="3EC72632" w:rsidR="004D7B86" w:rsidRDefault="004D7B86" w:rsidP="004D7B86">
      <w:bookmarkStart w:id="821" w:name="_Hlk50543467"/>
      <w:r>
        <w:t xml:space="preserve">Please send your response to </w:t>
      </w:r>
      <w:hyperlink r:id="rId31" w:history="1">
        <w:r w:rsidRPr="00BF4A45">
          <w:rPr>
            <w:rStyle w:val="Hyperlink"/>
            <w:rFonts w:cs="Arial"/>
          </w:rPr>
          <w:t>grid.code@nationalgrideso.com</w:t>
        </w:r>
      </w:hyperlink>
      <w:r>
        <w:t xml:space="preserve">using the response pro-forma which can be found on the </w:t>
      </w:r>
      <w:hyperlink r:id="rId32" w:history="1">
        <w:r w:rsidR="00BF4A45" w:rsidRPr="00BF4A45">
          <w:rPr>
            <w:rStyle w:val="Hyperlink"/>
          </w:rPr>
          <w:t>GC0156</w:t>
        </w:r>
      </w:hyperlink>
      <w:r>
        <w:t xml:space="preserve"> modification page.</w:t>
      </w:r>
    </w:p>
    <w:bookmarkEnd w:id="821"/>
    <w:p w14:paraId="448B615B" w14:textId="77777777" w:rsidR="004D7B86" w:rsidRDefault="004D7B86" w:rsidP="004D7B86">
      <w:r>
        <w:t xml:space="preserve">In accordance with Governance Rules if you wish to raise a Workgroup Consultation Alternative </w:t>
      </w:r>
      <w:proofErr w:type="gramStart"/>
      <w:r>
        <w:t>Request</w:t>
      </w:r>
      <w:proofErr w:type="gramEnd"/>
      <w:r>
        <w:t xml:space="preserve"> please fill in the form which you can find at the above link.</w:t>
      </w:r>
    </w:p>
    <w:p w14:paraId="3222BB66" w14:textId="77777777" w:rsidR="004D7B86" w:rsidRDefault="004D7B86" w:rsidP="004D7B86">
      <w:pPr>
        <w:tabs>
          <w:tab w:val="left" w:pos="1490"/>
        </w:tabs>
      </w:pPr>
    </w:p>
    <w:p w14:paraId="797BFBA3" w14:textId="77777777" w:rsidR="004D7B86" w:rsidRDefault="004D7B86" w:rsidP="004D7B86">
      <w:pPr>
        <w:rPr>
          <w:i/>
          <w:sz w:val="20"/>
        </w:rPr>
      </w:pPr>
      <w:bookmarkStart w:id="822" w:name="_Hlk66255880"/>
      <w:r>
        <w:rPr>
          <w:i/>
        </w:rPr>
        <w:t xml:space="preserve">If you wish to submit a confidential response, </w:t>
      </w:r>
      <w:r w:rsidR="008B5FA4">
        <w:rPr>
          <w:i/>
        </w:rPr>
        <w:t>mark the relevant box on your consultation proforma</w:t>
      </w:r>
      <w:r>
        <w:rPr>
          <w:i/>
        </w:rPr>
        <w:t xml:space="preserve">. </w:t>
      </w:r>
      <w:r w:rsidR="008B5FA4">
        <w:rPr>
          <w:i/>
        </w:rPr>
        <w:t>Confidential responses</w:t>
      </w:r>
      <w:r>
        <w:rPr>
          <w:i/>
        </w:rPr>
        <w:t xml:space="preserve"> will be disclosed to the Authority in full but, unless agreed otherwise, will not be shared with the Panel</w:t>
      </w:r>
      <w:r w:rsidR="008B5FA4">
        <w:rPr>
          <w:i/>
        </w:rPr>
        <w:t>, Workgroup</w:t>
      </w:r>
      <w:r>
        <w:rPr>
          <w:i/>
        </w:rPr>
        <w:t xml:space="preserve"> or the </w:t>
      </w:r>
      <w:proofErr w:type="gramStart"/>
      <w:r>
        <w:rPr>
          <w:i/>
        </w:rPr>
        <w:t>industry</w:t>
      </w:r>
      <w:proofErr w:type="gramEnd"/>
      <w:r>
        <w:rPr>
          <w:i/>
        </w:rPr>
        <w:t xml:space="preserve"> and may therefore not influence the debate to the same extent as a non-confidential response.</w:t>
      </w:r>
    </w:p>
    <w:bookmarkEnd w:id="822"/>
    <w:p w14:paraId="5EA5C7A1" w14:textId="77777777" w:rsidR="00DD1612" w:rsidRPr="004D7B86" w:rsidRDefault="00DD1612">
      <w:pPr>
        <w:spacing w:after="160"/>
        <w:rPr>
          <w:rStyle w:val="normaltextrun"/>
          <w:rFonts w:ascii="Arial" w:hAnsi="Arial" w:cs="Arial"/>
          <w:b/>
          <w:bCs/>
          <w:color w:val="FFFFFF"/>
          <w:sz w:val="28"/>
          <w:szCs w:val="28"/>
          <w:shd w:val="clear" w:color="auto" w:fill="727274"/>
        </w:rPr>
      </w:pPr>
    </w:p>
    <w:p w14:paraId="349ED139" w14:textId="77777777" w:rsidR="009A206C" w:rsidRPr="007A770E" w:rsidRDefault="00470B5B" w:rsidP="007A770E">
      <w:pPr>
        <w:pStyle w:val="CA7"/>
      </w:pPr>
      <w:bookmarkStart w:id="823" w:name="_Toc116025756"/>
      <w:r w:rsidRPr="007A770E">
        <w:t xml:space="preserve">Acronyms, key </w:t>
      </w:r>
      <w:proofErr w:type="gramStart"/>
      <w:r w:rsidRPr="007A770E">
        <w:t>terms</w:t>
      </w:r>
      <w:proofErr w:type="gramEnd"/>
      <w:r w:rsidRPr="007A770E">
        <w:t xml:space="preserve"> and reference material</w:t>
      </w:r>
      <w:bookmarkEnd w:id="823"/>
    </w:p>
    <w:tbl>
      <w:tblPr>
        <w:tblStyle w:val="TableGrid"/>
        <w:tblW w:w="9493" w:type="dxa"/>
        <w:tblLook w:val="04A0" w:firstRow="1" w:lastRow="0" w:firstColumn="1" w:lastColumn="0" w:noHBand="0" w:noVBand="1"/>
      </w:tblPr>
      <w:tblGrid>
        <w:gridCol w:w="2547"/>
        <w:gridCol w:w="6946"/>
      </w:tblGrid>
      <w:tr w:rsidR="00EA3133" w:rsidRPr="00EA3133" w14:paraId="545ABDA5" w14:textId="77777777" w:rsidTr="00DB5F55">
        <w:tc>
          <w:tcPr>
            <w:tcW w:w="2547" w:type="dxa"/>
            <w:shd w:val="clear" w:color="auto" w:fill="727274" w:themeFill="text2"/>
          </w:tcPr>
          <w:p w14:paraId="1C8E2466" w14:textId="77777777" w:rsidR="00EA3133" w:rsidRPr="00EA3133" w:rsidRDefault="00EA3133" w:rsidP="00EA3133">
            <w:pPr>
              <w:spacing w:line="259" w:lineRule="auto"/>
              <w:rPr>
                <w:b/>
                <w:color w:val="FFFFFF" w:themeColor="background1"/>
                <w:szCs w:val="22"/>
              </w:rPr>
            </w:pPr>
            <w:r w:rsidRPr="00EA3133">
              <w:rPr>
                <w:b/>
                <w:color w:val="FFFFFF" w:themeColor="background1"/>
                <w:szCs w:val="22"/>
              </w:rPr>
              <w:t>Acronym / key term</w:t>
            </w:r>
          </w:p>
        </w:tc>
        <w:tc>
          <w:tcPr>
            <w:tcW w:w="6946" w:type="dxa"/>
            <w:shd w:val="clear" w:color="auto" w:fill="727274" w:themeFill="text2"/>
          </w:tcPr>
          <w:p w14:paraId="141713AE" w14:textId="77777777" w:rsidR="00EA3133" w:rsidRPr="00EA3133" w:rsidRDefault="00EA3133" w:rsidP="00EA3133">
            <w:pPr>
              <w:spacing w:line="259" w:lineRule="auto"/>
              <w:rPr>
                <w:b/>
                <w:color w:val="FFFFFF" w:themeColor="background1"/>
                <w:szCs w:val="22"/>
              </w:rPr>
            </w:pPr>
            <w:r w:rsidRPr="00EA3133">
              <w:rPr>
                <w:b/>
                <w:color w:val="FFFFFF" w:themeColor="background1"/>
                <w:szCs w:val="22"/>
              </w:rPr>
              <w:t>Meaning</w:t>
            </w:r>
          </w:p>
        </w:tc>
      </w:tr>
      <w:tr w:rsidR="00EA3133" w:rsidRPr="00EA3133" w14:paraId="7A32DB39" w14:textId="77777777" w:rsidTr="00DB5F55">
        <w:tc>
          <w:tcPr>
            <w:tcW w:w="2547" w:type="dxa"/>
          </w:tcPr>
          <w:p w14:paraId="382A4F10" w14:textId="77777777" w:rsidR="00EA3133" w:rsidRPr="00EA3133" w:rsidRDefault="00EA3133" w:rsidP="00EA3133">
            <w:pPr>
              <w:spacing w:line="259" w:lineRule="auto"/>
              <w:rPr>
                <w:szCs w:val="22"/>
              </w:rPr>
            </w:pPr>
            <w:r w:rsidRPr="00EA3133">
              <w:rPr>
                <w:szCs w:val="22"/>
              </w:rPr>
              <w:t>BEIS</w:t>
            </w:r>
          </w:p>
        </w:tc>
        <w:tc>
          <w:tcPr>
            <w:tcW w:w="6946" w:type="dxa"/>
          </w:tcPr>
          <w:p w14:paraId="4A27F6C6" w14:textId="77777777" w:rsidR="00EA3133" w:rsidRPr="00EA3133" w:rsidRDefault="00EA3133" w:rsidP="00EA3133">
            <w:pPr>
              <w:spacing w:line="259" w:lineRule="auto"/>
              <w:rPr>
                <w:szCs w:val="22"/>
              </w:rPr>
            </w:pPr>
            <w:r w:rsidRPr="00EA3133">
              <w:rPr>
                <w:szCs w:val="22"/>
                <w:lang w:val="en-GB"/>
              </w:rPr>
              <w:t xml:space="preserve">Department for Business, </w:t>
            </w:r>
            <w:proofErr w:type="gramStart"/>
            <w:r w:rsidRPr="00EA3133">
              <w:rPr>
                <w:szCs w:val="22"/>
                <w:lang w:val="en-GB"/>
              </w:rPr>
              <w:t>Energy</w:t>
            </w:r>
            <w:proofErr w:type="gramEnd"/>
            <w:r w:rsidRPr="00EA3133">
              <w:rPr>
                <w:szCs w:val="22"/>
                <w:lang w:val="en-GB"/>
              </w:rPr>
              <w:t xml:space="preserve"> and Industrial Strategy</w:t>
            </w:r>
          </w:p>
        </w:tc>
      </w:tr>
      <w:tr w:rsidR="00EA3133" w:rsidRPr="00EA3133" w14:paraId="7A80DF54" w14:textId="77777777" w:rsidTr="00DB5F55">
        <w:tc>
          <w:tcPr>
            <w:tcW w:w="2547" w:type="dxa"/>
          </w:tcPr>
          <w:p w14:paraId="0C111CFC" w14:textId="77777777" w:rsidR="00EA3133" w:rsidRPr="00EA3133" w:rsidRDefault="00EA3133" w:rsidP="00EA3133">
            <w:pPr>
              <w:spacing w:line="259" w:lineRule="auto"/>
              <w:rPr>
                <w:szCs w:val="22"/>
              </w:rPr>
            </w:pPr>
            <w:r w:rsidRPr="00EA3133">
              <w:rPr>
                <w:szCs w:val="22"/>
              </w:rPr>
              <w:t>BSC</w:t>
            </w:r>
          </w:p>
        </w:tc>
        <w:tc>
          <w:tcPr>
            <w:tcW w:w="6946" w:type="dxa"/>
          </w:tcPr>
          <w:p w14:paraId="0791AC05" w14:textId="77777777" w:rsidR="00EA3133" w:rsidRPr="00EA3133" w:rsidRDefault="00EA3133" w:rsidP="00EA3133">
            <w:pPr>
              <w:spacing w:line="259" w:lineRule="auto"/>
              <w:rPr>
                <w:szCs w:val="22"/>
              </w:rPr>
            </w:pPr>
            <w:r w:rsidRPr="00EA3133">
              <w:rPr>
                <w:szCs w:val="22"/>
              </w:rPr>
              <w:t>Balancing and Settlement Code</w:t>
            </w:r>
          </w:p>
        </w:tc>
      </w:tr>
      <w:tr w:rsidR="006529F7" w:rsidRPr="00EA3133" w14:paraId="10258D3B" w14:textId="77777777" w:rsidTr="00DB5F55">
        <w:tc>
          <w:tcPr>
            <w:tcW w:w="2547" w:type="dxa"/>
          </w:tcPr>
          <w:p w14:paraId="07BF10D0" w14:textId="26CD0389" w:rsidR="006529F7" w:rsidRPr="00EA3133" w:rsidRDefault="006529F7" w:rsidP="00EA3133">
            <w:r>
              <w:t>CATO</w:t>
            </w:r>
          </w:p>
        </w:tc>
        <w:tc>
          <w:tcPr>
            <w:tcW w:w="6946" w:type="dxa"/>
          </w:tcPr>
          <w:p w14:paraId="47F4A9DE" w14:textId="57E2B3E8" w:rsidR="006529F7" w:rsidRPr="00EA3133" w:rsidRDefault="00EA1E1A" w:rsidP="00EA3133">
            <w:r>
              <w:t>Competitively Appointed Transmission Owners</w:t>
            </w:r>
          </w:p>
        </w:tc>
      </w:tr>
      <w:tr w:rsidR="00EA3133" w:rsidRPr="00EA3133" w14:paraId="75F9A4BE" w14:textId="77777777" w:rsidTr="00DB5F55">
        <w:tc>
          <w:tcPr>
            <w:tcW w:w="2547" w:type="dxa"/>
          </w:tcPr>
          <w:p w14:paraId="3D049D77" w14:textId="77777777" w:rsidR="00EA3133" w:rsidRPr="00EA3133" w:rsidRDefault="00EA3133" w:rsidP="00EA3133">
            <w:pPr>
              <w:spacing w:line="259" w:lineRule="auto"/>
              <w:rPr>
                <w:szCs w:val="22"/>
              </w:rPr>
            </w:pPr>
            <w:r w:rsidRPr="00EA3133">
              <w:rPr>
                <w:szCs w:val="22"/>
              </w:rPr>
              <w:t>CUSC</w:t>
            </w:r>
          </w:p>
        </w:tc>
        <w:tc>
          <w:tcPr>
            <w:tcW w:w="6946" w:type="dxa"/>
          </w:tcPr>
          <w:p w14:paraId="7519B31F" w14:textId="77777777" w:rsidR="00EA3133" w:rsidRPr="00EA3133" w:rsidRDefault="00EA3133" w:rsidP="00EA3133">
            <w:pPr>
              <w:spacing w:line="259" w:lineRule="auto"/>
              <w:rPr>
                <w:szCs w:val="22"/>
              </w:rPr>
            </w:pPr>
            <w:r w:rsidRPr="00EA3133">
              <w:rPr>
                <w:szCs w:val="22"/>
              </w:rPr>
              <w:t>Connection and Use of System Code</w:t>
            </w:r>
          </w:p>
        </w:tc>
      </w:tr>
      <w:tr w:rsidR="00EA3133" w:rsidRPr="00EA3133" w14:paraId="192E2CEA" w14:textId="77777777" w:rsidTr="00DB5F55">
        <w:tc>
          <w:tcPr>
            <w:tcW w:w="2547" w:type="dxa"/>
          </w:tcPr>
          <w:p w14:paraId="0532103A" w14:textId="77777777" w:rsidR="00EA3133" w:rsidRPr="00EA3133" w:rsidRDefault="00EA3133" w:rsidP="00EA3133">
            <w:pPr>
              <w:spacing w:line="259" w:lineRule="auto"/>
              <w:rPr>
                <w:szCs w:val="22"/>
              </w:rPr>
            </w:pPr>
            <w:r w:rsidRPr="00EA3133">
              <w:rPr>
                <w:szCs w:val="22"/>
              </w:rPr>
              <w:t>DNO</w:t>
            </w:r>
          </w:p>
        </w:tc>
        <w:tc>
          <w:tcPr>
            <w:tcW w:w="6946" w:type="dxa"/>
          </w:tcPr>
          <w:p w14:paraId="6CA536A4" w14:textId="77777777" w:rsidR="00EA3133" w:rsidRPr="00EA3133" w:rsidRDefault="00EA3133" w:rsidP="00EA3133">
            <w:pPr>
              <w:spacing w:line="259" w:lineRule="auto"/>
              <w:rPr>
                <w:szCs w:val="22"/>
              </w:rPr>
            </w:pPr>
            <w:r w:rsidRPr="00EA3133">
              <w:rPr>
                <w:szCs w:val="22"/>
              </w:rPr>
              <w:t>Distribution Network Operator</w:t>
            </w:r>
          </w:p>
        </w:tc>
      </w:tr>
      <w:tr w:rsidR="00EA3133" w:rsidRPr="00EA3133" w14:paraId="58FCEB1B" w14:textId="77777777" w:rsidTr="00DB5F55">
        <w:tc>
          <w:tcPr>
            <w:tcW w:w="2547" w:type="dxa"/>
          </w:tcPr>
          <w:p w14:paraId="1B7DBFE3" w14:textId="77777777" w:rsidR="00EA3133" w:rsidRPr="00EA3133" w:rsidRDefault="00EA3133" w:rsidP="00EA3133">
            <w:pPr>
              <w:spacing w:line="259" w:lineRule="auto"/>
              <w:rPr>
                <w:szCs w:val="22"/>
              </w:rPr>
            </w:pPr>
            <w:r w:rsidRPr="00EA3133">
              <w:rPr>
                <w:szCs w:val="22"/>
              </w:rPr>
              <w:t>EBR</w:t>
            </w:r>
          </w:p>
        </w:tc>
        <w:tc>
          <w:tcPr>
            <w:tcW w:w="6946" w:type="dxa"/>
          </w:tcPr>
          <w:p w14:paraId="423727C1" w14:textId="77777777" w:rsidR="00EA3133" w:rsidRPr="00EA3133" w:rsidRDefault="00EA3133" w:rsidP="00EA3133">
            <w:pPr>
              <w:spacing w:line="259" w:lineRule="auto"/>
              <w:rPr>
                <w:szCs w:val="22"/>
              </w:rPr>
            </w:pPr>
            <w:r w:rsidRPr="00EA3133">
              <w:rPr>
                <w:szCs w:val="22"/>
              </w:rPr>
              <w:t>Electricity Balancing Regulation</w:t>
            </w:r>
          </w:p>
        </w:tc>
      </w:tr>
      <w:tr w:rsidR="00EA3133" w:rsidRPr="00EA3133" w14:paraId="020A944F" w14:textId="77777777" w:rsidTr="00DB5F55">
        <w:tc>
          <w:tcPr>
            <w:tcW w:w="2547" w:type="dxa"/>
          </w:tcPr>
          <w:p w14:paraId="7F4872FD" w14:textId="77777777" w:rsidR="00EA3133" w:rsidRPr="00EA3133" w:rsidRDefault="00EA3133" w:rsidP="00EA3133">
            <w:pPr>
              <w:spacing w:line="259" w:lineRule="auto"/>
              <w:rPr>
                <w:szCs w:val="22"/>
              </w:rPr>
            </w:pPr>
            <w:r w:rsidRPr="00EA3133">
              <w:rPr>
                <w:szCs w:val="22"/>
              </w:rPr>
              <w:t>ESRS</w:t>
            </w:r>
          </w:p>
        </w:tc>
        <w:tc>
          <w:tcPr>
            <w:tcW w:w="6946" w:type="dxa"/>
          </w:tcPr>
          <w:p w14:paraId="19703E16" w14:textId="77777777" w:rsidR="00EA3133" w:rsidRPr="00EA3133" w:rsidRDefault="00EA3133" w:rsidP="00EA3133">
            <w:pPr>
              <w:spacing w:line="259" w:lineRule="auto"/>
              <w:rPr>
                <w:szCs w:val="22"/>
              </w:rPr>
            </w:pPr>
            <w:r w:rsidRPr="00EA3133">
              <w:rPr>
                <w:szCs w:val="22"/>
                <w:lang w:val="en-GB"/>
              </w:rPr>
              <w:t>Electricity System Restoration Standard</w:t>
            </w:r>
          </w:p>
        </w:tc>
      </w:tr>
      <w:tr w:rsidR="00EA3133" w:rsidRPr="00EA3133" w14:paraId="4795B618" w14:textId="77777777" w:rsidTr="00DB5F55">
        <w:tc>
          <w:tcPr>
            <w:tcW w:w="2547" w:type="dxa"/>
          </w:tcPr>
          <w:p w14:paraId="6AE844A8" w14:textId="77777777" w:rsidR="00EA3133" w:rsidRPr="00EA3133" w:rsidRDefault="00EA3133" w:rsidP="00EA3133">
            <w:pPr>
              <w:spacing w:line="259" w:lineRule="auto"/>
              <w:rPr>
                <w:szCs w:val="22"/>
              </w:rPr>
            </w:pPr>
            <w:r w:rsidRPr="00EA3133">
              <w:rPr>
                <w:szCs w:val="22"/>
              </w:rPr>
              <w:t xml:space="preserve">EU </w:t>
            </w:r>
          </w:p>
        </w:tc>
        <w:tc>
          <w:tcPr>
            <w:tcW w:w="6946" w:type="dxa"/>
          </w:tcPr>
          <w:p w14:paraId="6B9ED672" w14:textId="77777777" w:rsidR="00EA3133" w:rsidRPr="00EA3133" w:rsidRDefault="00EA3133" w:rsidP="00EA3133">
            <w:pPr>
              <w:spacing w:line="259" w:lineRule="auto"/>
              <w:rPr>
                <w:szCs w:val="22"/>
              </w:rPr>
            </w:pPr>
            <w:r w:rsidRPr="00EA3133">
              <w:rPr>
                <w:szCs w:val="22"/>
              </w:rPr>
              <w:t>European Union</w:t>
            </w:r>
          </w:p>
        </w:tc>
      </w:tr>
      <w:tr w:rsidR="00EA3133" w:rsidRPr="00EA3133" w14:paraId="777AC7AF" w14:textId="77777777" w:rsidTr="00DB5F55">
        <w:tc>
          <w:tcPr>
            <w:tcW w:w="2547" w:type="dxa"/>
          </w:tcPr>
          <w:p w14:paraId="55779919" w14:textId="77777777" w:rsidR="00EA3133" w:rsidRPr="00EA3133" w:rsidRDefault="00EA3133" w:rsidP="00EA3133">
            <w:pPr>
              <w:spacing w:line="259" w:lineRule="auto"/>
              <w:rPr>
                <w:szCs w:val="22"/>
              </w:rPr>
            </w:pPr>
            <w:r w:rsidRPr="00EA3133">
              <w:rPr>
                <w:szCs w:val="22"/>
              </w:rPr>
              <w:t>GC</w:t>
            </w:r>
          </w:p>
        </w:tc>
        <w:tc>
          <w:tcPr>
            <w:tcW w:w="6946" w:type="dxa"/>
          </w:tcPr>
          <w:p w14:paraId="683940E0" w14:textId="77777777" w:rsidR="00EA3133" w:rsidRPr="00EA3133" w:rsidRDefault="00EA3133" w:rsidP="00EA3133">
            <w:pPr>
              <w:spacing w:line="259" w:lineRule="auto"/>
              <w:rPr>
                <w:szCs w:val="22"/>
              </w:rPr>
            </w:pPr>
            <w:r w:rsidRPr="00EA3133">
              <w:rPr>
                <w:szCs w:val="22"/>
              </w:rPr>
              <w:t>Grid Code</w:t>
            </w:r>
          </w:p>
        </w:tc>
      </w:tr>
      <w:tr w:rsidR="0029547F" w:rsidRPr="00EA3133" w14:paraId="2E518A14" w14:textId="77777777" w:rsidTr="00DB5F55">
        <w:tc>
          <w:tcPr>
            <w:tcW w:w="2547" w:type="dxa"/>
          </w:tcPr>
          <w:p w14:paraId="24D55F17" w14:textId="02B4D248" w:rsidR="0029547F" w:rsidRPr="00EA3133" w:rsidRDefault="0029547F" w:rsidP="00EA3133">
            <w:r>
              <w:t>GCRP</w:t>
            </w:r>
          </w:p>
        </w:tc>
        <w:tc>
          <w:tcPr>
            <w:tcW w:w="6946" w:type="dxa"/>
          </w:tcPr>
          <w:p w14:paraId="28ADCB00" w14:textId="36AE379A" w:rsidR="0029547F" w:rsidRPr="00EA3133" w:rsidRDefault="006E218C" w:rsidP="00EA3133">
            <w:r w:rsidRPr="00EA3133">
              <w:rPr>
                <w:szCs w:val="22"/>
              </w:rPr>
              <w:t>Grid Code</w:t>
            </w:r>
            <w:r>
              <w:rPr>
                <w:szCs w:val="22"/>
              </w:rPr>
              <w:t xml:space="preserve"> Review Panel</w:t>
            </w:r>
          </w:p>
        </w:tc>
      </w:tr>
      <w:tr w:rsidR="00EA3133" w:rsidRPr="00EA3133" w14:paraId="18F75878" w14:textId="77777777" w:rsidTr="00DB5F55">
        <w:tc>
          <w:tcPr>
            <w:tcW w:w="2547" w:type="dxa"/>
          </w:tcPr>
          <w:p w14:paraId="3C4B7D82" w14:textId="77777777" w:rsidR="00EA3133" w:rsidRPr="00EA3133" w:rsidRDefault="00EA3133" w:rsidP="00EA3133">
            <w:pPr>
              <w:spacing w:line="259" w:lineRule="auto"/>
              <w:rPr>
                <w:szCs w:val="22"/>
              </w:rPr>
            </w:pPr>
            <w:r w:rsidRPr="00EA3133">
              <w:rPr>
                <w:szCs w:val="22"/>
              </w:rPr>
              <w:t>NETS</w:t>
            </w:r>
          </w:p>
        </w:tc>
        <w:tc>
          <w:tcPr>
            <w:tcW w:w="6946" w:type="dxa"/>
          </w:tcPr>
          <w:p w14:paraId="371AC4A9" w14:textId="77777777" w:rsidR="00EA3133" w:rsidRPr="00EA3133" w:rsidRDefault="00EA3133" w:rsidP="00EA3133">
            <w:pPr>
              <w:spacing w:line="259" w:lineRule="auto"/>
              <w:rPr>
                <w:szCs w:val="22"/>
              </w:rPr>
            </w:pPr>
            <w:r w:rsidRPr="00EA3133">
              <w:rPr>
                <w:szCs w:val="22"/>
                <w:lang w:val="en-GB"/>
              </w:rPr>
              <w:t>National Electricity Transmission System</w:t>
            </w:r>
          </w:p>
        </w:tc>
      </w:tr>
      <w:tr w:rsidR="00CE4CDB" w:rsidRPr="00EA3133" w14:paraId="211136ED" w14:textId="77777777" w:rsidTr="00DB5F55">
        <w:tc>
          <w:tcPr>
            <w:tcW w:w="2547" w:type="dxa"/>
          </w:tcPr>
          <w:p w14:paraId="23988EBF" w14:textId="54D4B8E8" w:rsidR="00CE4CDB" w:rsidRPr="00EA3133" w:rsidRDefault="00CE4CDB" w:rsidP="00CE4CDB">
            <w:r>
              <w:rPr>
                <w:szCs w:val="22"/>
              </w:rPr>
              <w:t>NG</w:t>
            </w:r>
            <w:r w:rsidRPr="00EA3133">
              <w:rPr>
                <w:szCs w:val="22"/>
              </w:rPr>
              <w:t>ESO</w:t>
            </w:r>
          </w:p>
        </w:tc>
        <w:tc>
          <w:tcPr>
            <w:tcW w:w="6946" w:type="dxa"/>
          </w:tcPr>
          <w:p w14:paraId="2EA8E977" w14:textId="1CB2AF1D" w:rsidR="00CE4CDB" w:rsidRPr="00EA3133" w:rsidRDefault="00CE4CDB" w:rsidP="00CE4CDB">
            <w:r>
              <w:rPr>
                <w:szCs w:val="22"/>
              </w:rPr>
              <w:t xml:space="preserve">National Grid </w:t>
            </w:r>
            <w:r w:rsidRPr="00EA3133">
              <w:rPr>
                <w:szCs w:val="22"/>
              </w:rPr>
              <w:t>Electricity System Operator</w:t>
            </w:r>
          </w:p>
        </w:tc>
      </w:tr>
      <w:tr w:rsidR="00CE4CDB" w:rsidRPr="00EA3133" w14:paraId="098C5A0D" w14:textId="77777777" w:rsidTr="00DB5F55">
        <w:tc>
          <w:tcPr>
            <w:tcW w:w="2547" w:type="dxa"/>
          </w:tcPr>
          <w:p w14:paraId="6409BB99" w14:textId="77777777" w:rsidR="00CE4CDB" w:rsidRPr="00EA3133" w:rsidRDefault="00CE4CDB" w:rsidP="00CE4CDB">
            <w:pPr>
              <w:spacing w:line="259" w:lineRule="auto"/>
              <w:rPr>
                <w:szCs w:val="22"/>
              </w:rPr>
            </w:pPr>
            <w:r w:rsidRPr="00EA3133">
              <w:rPr>
                <w:szCs w:val="22"/>
              </w:rPr>
              <w:t>RSP</w:t>
            </w:r>
          </w:p>
        </w:tc>
        <w:tc>
          <w:tcPr>
            <w:tcW w:w="6946" w:type="dxa"/>
          </w:tcPr>
          <w:p w14:paraId="646ECBC6" w14:textId="77777777" w:rsidR="00CE4CDB" w:rsidRPr="00EA3133" w:rsidRDefault="00CE4CDB" w:rsidP="00CE4CDB">
            <w:pPr>
              <w:spacing w:line="259" w:lineRule="auto"/>
              <w:rPr>
                <w:szCs w:val="22"/>
              </w:rPr>
            </w:pPr>
            <w:r w:rsidRPr="00EA3133">
              <w:rPr>
                <w:szCs w:val="22"/>
                <w:lang w:val="en-GB"/>
              </w:rPr>
              <w:t>Restoration Service Providers</w:t>
            </w:r>
          </w:p>
        </w:tc>
      </w:tr>
      <w:tr w:rsidR="00CE4CDB" w:rsidRPr="00EA3133" w14:paraId="2EAC7509" w14:textId="77777777" w:rsidTr="00DB5F55">
        <w:tc>
          <w:tcPr>
            <w:tcW w:w="2547" w:type="dxa"/>
          </w:tcPr>
          <w:p w14:paraId="68676682" w14:textId="77777777" w:rsidR="00CE4CDB" w:rsidRPr="00EA3133" w:rsidRDefault="00CE4CDB" w:rsidP="00CE4CDB">
            <w:pPr>
              <w:spacing w:line="259" w:lineRule="auto"/>
              <w:rPr>
                <w:szCs w:val="22"/>
              </w:rPr>
            </w:pPr>
            <w:r w:rsidRPr="00EA3133">
              <w:rPr>
                <w:szCs w:val="22"/>
              </w:rPr>
              <w:t>STC</w:t>
            </w:r>
          </w:p>
        </w:tc>
        <w:tc>
          <w:tcPr>
            <w:tcW w:w="6946" w:type="dxa"/>
          </w:tcPr>
          <w:p w14:paraId="61D4757F" w14:textId="77777777" w:rsidR="00CE4CDB" w:rsidRPr="00EA3133" w:rsidRDefault="00CE4CDB" w:rsidP="00CE4CDB">
            <w:pPr>
              <w:spacing w:line="259" w:lineRule="auto"/>
              <w:rPr>
                <w:szCs w:val="22"/>
              </w:rPr>
            </w:pPr>
            <w:r w:rsidRPr="00EA3133">
              <w:rPr>
                <w:szCs w:val="22"/>
              </w:rPr>
              <w:t>System Operator Transmission Owner Code</w:t>
            </w:r>
          </w:p>
        </w:tc>
      </w:tr>
      <w:tr w:rsidR="00CE4CDB" w:rsidRPr="00EA3133" w14:paraId="53C3FB59" w14:textId="77777777" w:rsidTr="00DB5F55">
        <w:tc>
          <w:tcPr>
            <w:tcW w:w="2547" w:type="dxa"/>
          </w:tcPr>
          <w:p w14:paraId="2912A354" w14:textId="77777777" w:rsidR="00CE4CDB" w:rsidRPr="00EA3133" w:rsidRDefault="00CE4CDB" w:rsidP="00CE4CDB">
            <w:pPr>
              <w:spacing w:line="259" w:lineRule="auto"/>
              <w:rPr>
                <w:szCs w:val="22"/>
              </w:rPr>
            </w:pPr>
            <w:r w:rsidRPr="00EA3133">
              <w:rPr>
                <w:szCs w:val="22"/>
              </w:rPr>
              <w:t>SQSS</w:t>
            </w:r>
          </w:p>
        </w:tc>
        <w:tc>
          <w:tcPr>
            <w:tcW w:w="6946" w:type="dxa"/>
          </w:tcPr>
          <w:p w14:paraId="4B1084D0" w14:textId="77777777" w:rsidR="00CE4CDB" w:rsidRPr="00EA3133" w:rsidRDefault="00CE4CDB" w:rsidP="00CE4CDB">
            <w:pPr>
              <w:spacing w:line="259" w:lineRule="auto"/>
              <w:rPr>
                <w:szCs w:val="22"/>
              </w:rPr>
            </w:pPr>
            <w:r w:rsidRPr="00EA3133">
              <w:rPr>
                <w:szCs w:val="22"/>
              </w:rPr>
              <w:t>Security and Quality of Supply Standards</w:t>
            </w:r>
          </w:p>
        </w:tc>
      </w:tr>
      <w:tr w:rsidR="00422518" w:rsidRPr="00EA3133" w14:paraId="679AF6C2" w14:textId="77777777" w:rsidTr="00DB5F55">
        <w:tc>
          <w:tcPr>
            <w:tcW w:w="2547" w:type="dxa"/>
          </w:tcPr>
          <w:p w14:paraId="3BF3D251" w14:textId="45503CF9" w:rsidR="00422518" w:rsidRPr="00EA3133" w:rsidRDefault="00422518" w:rsidP="00CE4CDB">
            <w:r>
              <w:t>OFTO</w:t>
            </w:r>
          </w:p>
        </w:tc>
        <w:tc>
          <w:tcPr>
            <w:tcW w:w="6946" w:type="dxa"/>
          </w:tcPr>
          <w:p w14:paraId="13D82F4A" w14:textId="2459B1BE" w:rsidR="00422518" w:rsidRPr="00EA3133" w:rsidRDefault="00422518" w:rsidP="00CE4CDB">
            <w:r>
              <w:t>Offshore Transmission Owner</w:t>
            </w:r>
          </w:p>
        </w:tc>
      </w:tr>
      <w:tr w:rsidR="00CE4CDB" w:rsidRPr="00EA3133" w14:paraId="4D7EB7E2" w14:textId="77777777" w:rsidTr="00DB5F55">
        <w:tc>
          <w:tcPr>
            <w:tcW w:w="2547" w:type="dxa"/>
          </w:tcPr>
          <w:p w14:paraId="208E72BB" w14:textId="77777777" w:rsidR="00CE4CDB" w:rsidRPr="00EA3133" w:rsidRDefault="00CE4CDB" w:rsidP="00CE4CDB">
            <w:pPr>
              <w:spacing w:line="259" w:lineRule="auto"/>
              <w:rPr>
                <w:szCs w:val="22"/>
              </w:rPr>
            </w:pPr>
            <w:r w:rsidRPr="00EA3133">
              <w:rPr>
                <w:szCs w:val="22"/>
              </w:rPr>
              <w:t>T&amp;Cs</w:t>
            </w:r>
          </w:p>
        </w:tc>
        <w:tc>
          <w:tcPr>
            <w:tcW w:w="6946" w:type="dxa"/>
          </w:tcPr>
          <w:p w14:paraId="13D42AE8" w14:textId="77777777" w:rsidR="00CE4CDB" w:rsidRPr="00EA3133" w:rsidRDefault="00CE4CDB" w:rsidP="00CE4CDB">
            <w:pPr>
              <w:spacing w:line="259" w:lineRule="auto"/>
              <w:rPr>
                <w:szCs w:val="22"/>
              </w:rPr>
            </w:pPr>
            <w:r w:rsidRPr="00EA3133">
              <w:rPr>
                <w:szCs w:val="22"/>
              </w:rPr>
              <w:t>Terms and Conditions</w:t>
            </w:r>
          </w:p>
        </w:tc>
      </w:tr>
      <w:tr w:rsidR="00CE4CDB" w:rsidRPr="00EA3133" w14:paraId="3B389752" w14:textId="77777777" w:rsidTr="00DB5F55">
        <w:tc>
          <w:tcPr>
            <w:tcW w:w="2547" w:type="dxa"/>
          </w:tcPr>
          <w:p w14:paraId="11613C62" w14:textId="77777777" w:rsidR="00CE4CDB" w:rsidRPr="00EA3133" w:rsidRDefault="00CE4CDB" w:rsidP="00CE4CDB">
            <w:pPr>
              <w:spacing w:line="259" w:lineRule="auto"/>
              <w:rPr>
                <w:szCs w:val="22"/>
              </w:rPr>
            </w:pPr>
            <w:r w:rsidRPr="00EA3133">
              <w:rPr>
                <w:szCs w:val="22"/>
              </w:rPr>
              <w:t>TO</w:t>
            </w:r>
          </w:p>
        </w:tc>
        <w:tc>
          <w:tcPr>
            <w:tcW w:w="6946" w:type="dxa"/>
          </w:tcPr>
          <w:p w14:paraId="5A5648ED" w14:textId="77777777" w:rsidR="00CE4CDB" w:rsidRPr="00EA3133" w:rsidRDefault="00CE4CDB" w:rsidP="00CE4CDB">
            <w:pPr>
              <w:spacing w:line="259" w:lineRule="auto"/>
              <w:rPr>
                <w:szCs w:val="22"/>
              </w:rPr>
            </w:pPr>
            <w:r w:rsidRPr="00EA3133">
              <w:rPr>
                <w:szCs w:val="22"/>
              </w:rPr>
              <w:t>Transmissions Owner</w:t>
            </w:r>
          </w:p>
        </w:tc>
      </w:tr>
      <w:tr w:rsidR="00CE4CDB" w:rsidRPr="00EA3133" w14:paraId="48E40854" w14:textId="77777777" w:rsidTr="00DB5F55">
        <w:tc>
          <w:tcPr>
            <w:tcW w:w="2547" w:type="dxa"/>
          </w:tcPr>
          <w:p w14:paraId="0511FBDC" w14:textId="77777777" w:rsidR="00CE4CDB" w:rsidRPr="00EA3133" w:rsidRDefault="00CE4CDB" w:rsidP="00CE4CDB">
            <w:pPr>
              <w:spacing w:line="259" w:lineRule="auto"/>
              <w:rPr>
                <w:szCs w:val="22"/>
              </w:rPr>
            </w:pPr>
          </w:p>
        </w:tc>
        <w:tc>
          <w:tcPr>
            <w:tcW w:w="6946" w:type="dxa"/>
          </w:tcPr>
          <w:p w14:paraId="1DF7DCF3" w14:textId="77777777" w:rsidR="00CE4CDB" w:rsidRPr="00EA3133" w:rsidRDefault="00CE4CDB" w:rsidP="00CE4CDB">
            <w:pPr>
              <w:spacing w:line="259" w:lineRule="auto"/>
              <w:rPr>
                <w:szCs w:val="22"/>
              </w:rPr>
            </w:pPr>
          </w:p>
        </w:tc>
      </w:tr>
      <w:tr w:rsidR="00CE4CDB" w:rsidRPr="00EA3133" w14:paraId="41A940AB" w14:textId="77777777" w:rsidTr="00DB5F55">
        <w:tc>
          <w:tcPr>
            <w:tcW w:w="2547" w:type="dxa"/>
          </w:tcPr>
          <w:p w14:paraId="6F20653D" w14:textId="77777777" w:rsidR="00CE4CDB" w:rsidRPr="00EA3133" w:rsidRDefault="00CE4CDB" w:rsidP="00CE4CDB">
            <w:pPr>
              <w:spacing w:line="259" w:lineRule="auto"/>
              <w:rPr>
                <w:szCs w:val="22"/>
              </w:rPr>
            </w:pPr>
          </w:p>
        </w:tc>
        <w:tc>
          <w:tcPr>
            <w:tcW w:w="6946" w:type="dxa"/>
          </w:tcPr>
          <w:p w14:paraId="48D8D67C" w14:textId="77777777" w:rsidR="00CE4CDB" w:rsidRPr="00EA3133" w:rsidRDefault="00CE4CDB" w:rsidP="00CE4CDB">
            <w:pPr>
              <w:spacing w:line="259" w:lineRule="auto"/>
              <w:rPr>
                <w:szCs w:val="22"/>
              </w:rPr>
            </w:pPr>
          </w:p>
        </w:tc>
      </w:tr>
      <w:tr w:rsidR="00CE4CDB" w:rsidRPr="00EA3133" w14:paraId="53582990" w14:textId="77777777" w:rsidTr="00DB5F55">
        <w:tc>
          <w:tcPr>
            <w:tcW w:w="2547" w:type="dxa"/>
          </w:tcPr>
          <w:p w14:paraId="1522AFFF" w14:textId="77777777" w:rsidR="00CE4CDB" w:rsidRPr="00EA3133" w:rsidRDefault="00CE4CDB" w:rsidP="00CE4CDB">
            <w:pPr>
              <w:spacing w:line="259" w:lineRule="auto"/>
              <w:rPr>
                <w:szCs w:val="22"/>
              </w:rPr>
            </w:pPr>
          </w:p>
        </w:tc>
        <w:tc>
          <w:tcPr>
            <w:tcW w:w="6946" w:type="dxa"/>
          </w:tcPr>
          <w:p w14:paraId="6EC6953D" w14:textId="77777777" w:rsidR="00CE4CDB" w:rsidRPr="00EA3133" w:rsidRDefault="00CE4CDB" w:rsidP="00CE4CDB">
            <w:pPr>
              <w:spacing w:line="259" w:lineRule="auto"/>
              <w:rPr>
                <w:szCs w:val="22"/>
              </w:rPr>
            </w:pPr>
          </w:p>
        </w:tc>
      </w:tr>
      <w:tr w:rsidR="00CE4CDB" w:rsidRPr="00EA3133" w14:paraId="2D260357" w14:textId="77777777" w:rsidTr="00DB5F55">
        <w:tc>
          <w:tcPr>
            <w:tcW w:w="2547" w:type="dxa"/>
          </w:tcPr>
          <w:p w14:paraId="783F626F" w14:textId="77777777" w:rsidR="00CE4CDB" w:rsidRPr="00EA3133" w:rsidRDefault="00CE4CDB" w:rsidP="00CE4CDB">
            <w:pPr>
              <w:spacing w:line="259" w:lineRule="auto"/>
              <w:rPr>
                <w:szCs w:val="22"/>
              </w:rPr>
            </w:pPr>
          </w:p>
        </w:tc>
        <w:tc>
          <w:tcPr>
            <w:tcW w:w="6946" w:type="dxa"/>
          </w:tcPr>
          <w:p w14:paraId="32B03675" w14:textId="77777777" w:rsidR="00CE4CDB" w:rsidRPr="00EA3133" w:rsidRDefault="00CE4CDB" w:rsidP="00CE4CDB">
            <w:pPr>
              <w:spacing w:line="259" w:lineRule="auto"/>
              <w:rPr>
                <w:szCs w:val="22"/>
              </w:rPr>
            </w:pPr>
          </w:p>
        </w:tc>
      </w:tr>
    </w:tbl>
    <w:p w14:paraId="799B099F" w14:textId="77777777" w:rsidR="00470B5B" w:rsidRPr="005603D9" w:rsidRDefault="00470B5B" w:rsidP="005603D9"/>
    <w:p w14:paraId="167FEAB0" w14:textId="33E710B9" w:rsidR="00470B5B" w:rsidRDefault="00470B5B" w:rsidP="00353F78">
      <w:pPr>
        <w:pStyle w:val="Heading3"/>
      </w:pPr>
      <w:bookmarkStart w:id="824" w:name="_Toc116025757"/>
      <w:r w:rsidRPr="005603D9">
        <w:t>Reference material</w:t>
      </w:r>
      <w:bookmarkEnd w:id="824"/>
    </w:p>
    <w:p w14:paraId="5562BC19" w14:textId="58A0EE09" w:rsidR="00AF0BDD" w:rsidRDefault="00353F78" w:rsidP="00AF0BDD">
      <w:pPr>
        <w:pStyle w:val="ListParagraph"/>
        <w:numPr>
          <w:ilvl w:val="0"/>
          <w:numId w:val="16"/>
        </w:numPr>
      </w:pPr>
      <w:r>
        <w:t>Not applicable</w:t>
      </w:r>
    </w:p>
    <w:p w14:paraId="47D6F2B5" w14:textId="77777777" w:rsidR="00AF0BDD" w:rsidRPr="007A770E" w:rsidRDefault="00AF0BDD" w:rsidP="007A770E">
      <w:pPr>
        <w:pStyle w:val="CA7"/>
      </w:pPr>
      <w:bookmarkStart w:id="825" w:name="_Toc116025758"/>
      <w:r w:rsidRPr="007A770E">
        <w:t>Annexes</w:t>
      </w:r>
      <w:bookmarkEnd w:id="825"/>
    </w:p>
    <w:tbl>
      <w:tblPr>
        <w:tblStyle w:val="TableGrid1"/>
        <w:tblW w:w="9493" w:type="dxa"/>
        <w:tblLook w:val="04A0" w:firstRow="1" w:lastRow="0" w:firstColumn="1" w:lastColumn="0" w:noHBand="0" w:noVBand="1"/>
      </w:tblPr>
      <w:tblGrid>
        <w:gridCol w:w="2263"/>
        <w:gridCol w:w="7230"/>
      </w:tblGrid>
      <w:tr w:rsidR="00923426" w:rsidRPr="00B27233" w14:paraId="3D95B985" w14:textId="77777777" w:rsidTr="002B17F9">
        <w:tc>
          <w:tcPr>
            <w:tcW w:w="2263" w:type="dxa"/>
            <w:shd w:val="clear" w:color="auto" w:fill="727274" w:themeFill="text2"/>
          </w:tcPr>
          <w:p w14:paraId="1C29EB9D" w14:textId="77777777" w:rsidR="00923426" w:rsidRPr="00B27233" w:rsidRDefault="00923426" w:rsidP="00197ECB">
            <w:pPr>
              <w:rPr>
                <w:b/>
                <w:color w:val="FFFFFF" w:themeColor="background1"/>
              </w:rPr>
            </w:pPr>
            <w:r>
              <w:rPr>
                <w:b/>
                <w:color w:val="FFFFFF" w:themeColor="background1"/>
              </w:rPr>
              <w:t>Annex</w:t>
            </w:r>
          </w:p>
        </w:tc>
        <w:tc>
          <w:tcPr>
            <w:tcW w:w="7230" w:type="dxa"/>
            <w:shd w:val="clear" w:color="auto" w:fill="727274" w:themeFill="text2"/>
          </w:tcPr>
          <w:p w14:paraId="0F40A20E" w14:textId="77777777" w:rsidR="00923426" w:rsidRPr="00B27233" w:rsidRDefault="00923426" w:rsidP="00197ECB">
            <w:pPr>
              <w:rPr>
                <w:b/>
                <w:color w:val="FFFFFF" w:themeColor="background1"/>
              </w:rPr>
            </w:pPr>
            <w:r>
              <w:rPr>
                <w:b/>
                <w:color w:val="FFFFFF" w:themeColor="background1"/>
              </w:rPr>
              <w:t>Information</w:t>
            </w:r>
          </w:p>
        </w:tc>
      </w:tr>
      <w:tr w:rsidR="00923426" w:rsidRPr="00B27233" w14:paraId="3F553FB7" w14:textId="77777777" w:rsidTr="002B17F9">
        <w:tc>
          <w:tcPr>
            <w:tcW w:w="2263" w:type="dxa"/>
            <w:shd w:val="clear" w:color="auto" w:fill="auto"/>
          </w:tcPr>
          <w:p w14:paraId="33FAF344" w14:textId="77777777" w:rsidR="00923426" w:rsidRPr="006806B0" w:rsidRDefault="00923426" w:rsidP="00197ECB">
            <w:r w:rsidRPr="006806B0">
              <w:t>Annex 1</w:t>
            </w:r>
          </w:p>
        </w:tc>
        <w:tc>
          <w:tcPr>
            <w:tcW w:w="7230" w:type="dxa"/>
            <w:shd w:val="clear" w:color="auto" w:fill="auto"/>
          </w:tcPr>
          <w:p w14:paraId="3D534A46" w14:textId="77777777" w:rsidR="00923426" w:rsidRPr="006806B0" w:rsidRDefault="00923426" w:rsidP="00197ECB">
            <w:r w:rsidRPr="006806B0">
              <w:t>Proposal form</w:t>
            </w:r>
          </w:p>
        </w:tc>
      </w:tr>
      <w:tr w:rsidR="00923426" w:rsidRPr="00B27233" w14:paraId="33173363" w14:textId="77777777" w:rsidTr="002B17F9">
        <w:tc>
          <w:tcPr>
            <w:tcW w:w="2263" w:type="dxa"/>
            <w:shd w:val="clear" w:color="auto" w:fill="auto"/>
          </w:tcPr>
          <w:p w14:paraId="447A129E" w14:textId="77777777" w:rsidR="00923426" w:rsidRPr="006806B0" w:rsidRDefault="00923426" w:rsidP="00197ECB">
            <w:r w:rsidRPr="006806B0">
              <w:t xml:space="preserve">Annex 2 </w:t>
            </w:r>
          </w:p>
        </w:tc>
        <w:tc>
          <w:tcPr>
            <w:tcW w:w="7230" w:type="dxa"/>
            <w:shd w:val="clear" w:color="auto" w:fill="auto"/>
          </w:tcPr>
          <w:p w14:paraId="1A2907A6" w14:textId="115CFE1B" w:rsidR="00923426" w:rsidRPr="006806B0" w:rsidRDefault="00923426" w:rsidP="00197ECB">
            <w:r w:rsidRPr="006806B0">
              <w:t xml:space="preserve">Terms of </w:t>
            </w:r>
            <w:r w:rsidR="00734269">
              <w:t>R</w:t>
            </w:r>
            <w:r w:rsidRPr="006806B0">
              <w:t>eference</w:t>
            </w:r>
          </w:p>
        </w:tc>
      </w:tr>
      <w:tr w:rsidR="00923426" w:rsidRPr="00B27233" w14:paraId="2F7F3D45" w14:textId="77777777" w:rsidTr="002B17F9">
        <w:tc>
          <w:tcPr>
            <w:tcW w:w="2263" w:type="dxa"/>
            <w:shd w:val="clear" w:color="auto" w:fill="auto"/>
          </w:tcPr>
          <w:p w14:paraId="1C1B2CC4" w14:textId="009598F3" w:rsidR="00923426" w:rsidRPr="006806B0" w:rsidRDefault="00923426" w:rsidP="00197ECB">
            <w:r w:rsidRPr="006806B0">
              <w:t xml:space="preserve">Annex </w:t>
            </w:r>
            <w:r w:rsidR="00CE4CDB">
              <w:t>3</w:t>
            </w:r>
          </w:p>
        </w:tc>
        <w:tc>
          <w:tcPr>
            <w:tcW w:w="7230" w:type="dxa"/>
            <w:shd w:val="clear" w:color="auto" w:fill="auto"/>
          </w:tcPr>
          <w:p w14:paraId="59911FD6" w14:textId="552C4BC8" w:rsidR="00923426" w:rsidRPr="006806B0" w:rsidRDefault="00CE4CDB" w:rsidP="00197ECB">
            <w:r>
              <w:t xml:space="preserve">ESRS Steering Group </w:t>
            </w:r>
            <w:r w:rsidR="002C6D51">
              <w:t>Reports</w:t>
            </w:r>
          </w:p>
        </w:tc>
      </w:tr>
      <w:tr w:rsidR="00923426" w:rsidRPr="00B27233" w14:paraId="0749F442" w14:textId="77777777" w:rsidTr="002B17F9">
        <w:tc>
          <w:tcPr>
            <w:tcW w:w="2263" w:type="dxa"/>
            <w:shd w:val="clear" w:color="auto" w:fill="auto"/>
          </w:tcPr>
          <w:p w14:paraId="3F5E4274" w14:textId="3381F047" w:rsidR="00923426" w:rsidRPr="006806B0" w:rsidRDefault="00923426" w:rsidP="00197ECB">
            <w:r w:rsidRPr="006806B0">
              <w:t xml:space="preserve">Annex </w:t>
            </w:r>
            <w:r w:rsidR="00CE4CDB">
              <w:t>4</w:t>
            </w:r>
          </w:p>
        </w:tc>
        <w:tc>
          <w:tcPr>
            <w:tcW w:w="7230" w:type="dxa"/>
            <w:shd w:val="clear" w:color="auto" w:fill="auto"/>
          </w:tcPr>
          <w:p w14:paraId="1E28336F" w14:textId="0B5DFD37" w:rsidR="00923426" w:rsidRPr="006806B0" w:rsidRDefault="00CE4CDB" w:rsidP="00197ECB">
            <w:r>
              <w:t>Subgroup Terms of Reference and Reports</w:t>
            </w:r>
          </w:p>
        </w:tc>
      </w:tr>
      <w:tr w:rsidR="00923426" w:rsidRPr="00B27233" w14:paraId="5063C312" w14:textId="77777777" w:rsidTr="002B17F9">
        <w:tc>
          <w:tcPr>
            <w:tcW w:w="2263" w:type="dxa"/>
            <w:shd w:val="clear" w:color="auto" w:fill="auto"/>
          </w:tcPr>
          <w:p w14:paraId="3B2C2DAB" w14:textId="2028D6C8" w:rsidR="00923426" w:rsidRPr="006806B0" w:rsidRDefault="00923426" w:rsidP="00197ECB">
            <w:r w:rsidRPr="006806B0">
              <w:t xml:space="preserve">Annex </w:t>
            </w:r>
            <w:r w:rsidR="00CE4CDB">
              <w:t>5</w:t>
            </w:r>
          </w:p>
        </w:tc>
        <w:tc>
          <w:tcPr>
            <w:tcW w:w="7230" w:type="dxa"/>
            <w:shd w:val="clear" w:color="auto" w:fill="auto"/>
          </w:tcPr>
          <w:p w14:paraId="28E0BA9C" w14:textId="31080AF1" w:rsidR="00923426" w:rsidRPr="006806B0" w:rsidRDefault="001F7667" w:rsidP="00197ECB">
            <w:r>
              <w:t xml:space="preserve">Draft </w:t>
            </w:r>
            <w:r w:rsidR="00CE4CDB">
              <w:t>Legal Text</w:t>
            </w:r>
          </w:p>
        </w:tc>
      </w:tr>
    </w:tbl>
    <w:p w14:paraId="4EB111CC" w14:textId="77777777" w:rsidR="00923426" w:rsidRPr="00923426" w:rsidRDefault="00923426" w:rsidP="00923426"/>
    <w:sectPr w:rsidR="00923426" w:rsidRPr="00923426" w:rsidSect="00FB5A3B">
      <w:headerReference w:type="default" r:id="rId33"/>
      <w:footerReference w:type="default" r:id="rId34"/>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reighton, Alan (Northern Powergrid)" w:date="2022-10-19T11:51:00Z" w:initials="CA(P">
    <w:p w14:paraId="760B9775" w14:textId="0AEB4F22" w:rsidR="00A26C44" w:rsidRDefault="00A26C44">
      <w:pPr>
        <w:pStyle w:val="CommentText"/>
      </w:pPr>
      <w:r>
        <w:rPr>
          <w:rStyle w:val="CommentReference"/>
        </w:rPr>
        <w:annotationRef/>
      </w:r>
      <w:r>
        <w:t>Suggested changes to text and some comments as well embedded in the document.</w:t>
      </w:r>
    </w:p>
  </w:comment>
  <w:comment w:id="1" w:author="Creighton, Alan (Northern Powergrid)" w:date="2022-10-18T16:54:00Z" w:initials="CA(P">
    <w:p w14:paraId="4F88B3B2" w14:textId="32F1DA33" w:rsidR="003D13A4" w:rsidRDefault="003D13A4">
      <w:pPr>
        <w:pStyle w:val="CommentText"/>
      </w:pPr>
      <w:r>
        <w:rPr>
          <w:rStyle w:val="CommentReference"/>
        </w:rPr>
        <w:annotationRef/>
      </w:r>
      <w:r>
        <w:t>Was the direction issued in accordance with condition 2.2 of NGESOs licence – or is it Licence Condition 2.2?</w:t>
      </w:r>
    </w:p>
  </w:comment>
  <w:comment w:id="2" w:author="adenola (ESO), Sade" w:date="2022-10-21T09:50:00Z" w:initials="a(S">
    <w:p w14:paraId="0E99EF6A" w14:textId="6547DBDC" w:rsidR="00F16339" w:rsidRDefault="00F16339">
      <w:pPr>
        <w:pStyle w:val="CommentText"/>
      </w:pPr>
      <w:r>
        <w:rPr>
          <w:rStyle w:val="CommentReference"/>
        </w:rPr>
        <w:annotationRef/>
      </w:r>
      <w:r>
        <w:t>Overview reads well</w:t>
      </w:r>
    </w:p>
  </w:comment>
  <w:comment w:id="3" w:author="Creighton, Alan (Northern Powergrid)" w:date="2022-10-19T11:45:00Z" w:initials="CA(P">
    <w:p w14:paraId="1BB7FB4C" w14:textId="5BEEA896" w:rsidR="004D69E1" w:rsidRDefault="004D69E1">
      <w:pPr>
        <w:pStyle w:val="CommentText"/>
      </w:pPr>
      <w:r>
        <w:rPr>
          <w:rStyle w:val="CommentReference"/>
        </w:rPr>
        <w:annotationRef/>
      </w:r>
      <w:r>
        <w:t>Main comment is that the consultation document accurately summarises the proposals contained in the legal text so the reader doesn’t need to read and digest the significant volume of legal text to get the gist of the changes that could affect them.</w:t>
      </w:r>
    </w:p>
  </w:comment>
  <w:comment w:id="4" w:author="adenola (ESO), Sade" w:date="2022-10-21T17:03:00Z" w:initials="a(S">
    <w:p w14:paraId="2F05CA71" w14:textId="30F6FED1" w:rsidR="008B62CB" w:rsidRDefault="008B62CB">
      <w:pPr>
        <w:pStyle w:val="CommentText"/>
      </w:pPr>
      <w:r>
        <w:rPr>
          <w:rStyle w:val="CommentReference"/>
        </w:rPr>
        <w:annotationRef/>
      </w:r>
      <w:r>
        <w:t>Not sure if all the legal text should be in this document</w:t>
      </w:r>
    </w:p>
  </w:comment>
  <w:comment w:id="14" w:author="Antony Johnson" w:date="2022-11-01T11:19:00Z" w:initials="J(A">
    <w:p w14:paraId="0F6DDF15" w14:textId="5DA4A23F" w:rsidR="00CB560D" w:rsidRDefault="00CB560D">
      <w:pPr>
        <w:pStyle w:val="CommentText"/>
      </w:pPr>
      <w:r>
        <w:rPr>
          <w:rStyle w:val="CommentReference"/>
        </w:rPr>
        <w:annotationRef/>
      </w:r>
      <w:r>
        <w:t xml:space="preserve">There is a general point here that </w:t>
      </w:r>
      <w:r w:rsidR="00014273">
        <w:t xml:space="preserve">whilst the standard needs to be in place by 31 December 2026 </w:t>
      </w:r>
      <w:r w:rsidR="009B4C96">
        <w:t xml:space="preserve">the code mods do </w:t>
      </w:r>
      <w:proofErr w:type="gramStart"/>
      <w:r w:rsidR="009B4C96">
        <w:t>actually not</w:t>
      </w:r>
      <w:proofErr w:type="gramEnd"/>
      <w:r w:rsidR="009B4C96">
        <w:t xml:space="preserve"> become binding until that point in time though </w:t>
      </w:r>
      <w:r w:rsidR="00E91336">
        <w:t xml:space="preserve">stakeholders need sufficient </w:t>
      </w:r>
      <w:r w:rsidR="00F82EF6">
        <w:t xml:space="preserve">time to build in the </w:t>
      </w:r>
      <w:r w:rsidR="00AA2296">
        <w:t>capability required.  This issue applies across all codes.  This will have implications</w:t>
      </w:r>
      <w:r w:rsidR="002F29F1">
        <w:t xml:space="preserve"> in terms of how the requirements are implemented into the codes. </w:t>
      </w:r>
    </w:p>
  </w:comment>
  <w:comment w:id="16" w:author="Paul Youngman" w:date="2022-10-19T11:29:00Z" w:initials="PY">
    <w:p w14:paraId="0A55AE7C" w14:textId="7E1B82CD" w:rsidR="006C7E04" w:rsidRDefault="006C7E04">
      <w:pPr>
        <w:pStyle w:val="CommentText"/>
      </w:pPr>
      <w:r>
        <w:rPr>
          <w:rStyle w:val="CommentReference"/>
        </w:rPr>
        <w:annotationRef/>
      </w:r>
      <w:r>
        <w:t xml:space="preserve"> This is very specific can there be short description and footnote please?</w:t>
      </w:r>
    </w:p>
  </w:comment>
  <w:comment w:id="17" w:author="John-Okwesa(ESO), Banke" w:date="2022-10-28T11:51:00Z" w:initials="JOB">
    <w:p w14:paraId="107C5078" w14:textId="2A4D43D2" w:rsidR="00B40D79" w:rsidRDefault="00B40D79">
      <w:pPr>
        <w:pStyle w:val="CommentText"/>
      </w:pPr>
      <w:r>
        <w:rPr>
          <w:rStyle w:val="CommentReference"/>
        </w:rPr>
        <w:annotationRef/>
      </w:r>
      <w:r>
        <w:t>TJ is it necessary to be more specific here, can you help?</w:t>
      </w:r>
      <w:r w:rsidR="00CA0C5E">
        <w:t xml:space="preserve"> AJ Comment – Updated text.</w:t>
      </w:r>
    </w:p>
  </w:comment>
  <w:comment w:id="24" w:author="Antony Johnson" w:date="2022-10-19T15:53:00Z" w:initials="J(A">
    <w:p w14:paraId="69448A3E" w14:textId="77777777" w:rsidR="00653B93" w:rsidRDefault="00653B93" w:rsidP="00653B93">
      <w:pPr>
        <w:pStyle w:val="CommentText"/>
      </w:pPr>
      <w:r>
        <w:rPr>
          <w:rStyle w:val="CommentReference"/>
        </w:rPr>
        <w:annotationRef/>
      </w:r>
      <w:r>
        <w:t>This is taken from the licence so I am not sure we can change it.</w:t>
      </w:r>
    </w:p>
  </w:comment>
  <w:comment w:id="25" w:author="adenola (ESO), Sade" w:date="2022-10-21T09:52:00Z" w:initials="a(S">
    <w:p w14:paraId="0578494A" w14:textId="77777777" w:rsidR="00653B93" w:rsidRDefault="00653B93" w:rsidP="00653B93">
      <w:pPr>
        <w:pStyle w:val="CommentText"/>
      </w:pPr>
      <w:r>
        <w:rPr>
          <w:rStyle w:val="CommentReference"/>
        </w:rPr>
        <w:annotationRef/>
      </w:r>
      <w:r>
        <w:t>agree</w:t>
      </w:r>
    </w:p>
  </w:comment>
  <w:comment w:id="26" w:author="John-Okwesa(ESO), Banke" w:date="2022-10-27T12:16:00Z" w:initials="JOB">
    <w:p w14:paraId="72A04A69" w14:textId="0175565E" w:rsidR="00653B93" w:rsidRDefault="00653B93" w:rsidP="00653B93">
      <w:pPr>
        <w:pStyle w:val="CommentText"/>
      </w:pPr>
      <w:r>
        <w:rPr>
          <w:rStyle w:val="CommentReference"/>
        </w:rPr>
        <w:annotationRef/>
      </w:r>
      <w:r w:rsidR="00B40D79">
        <w:rPr>
          <w:noProof/>
        </w:rPr>
        <w:t>Keeping as per initial proposal</w:t>
      </w:r>
    </w:p>
  </w:comment>
  <w:comment w:id="30" w:author="adenola (ESO), Sade" w:date="2022-10-21T15:11:00Z" w:initials="a(S">
    <w:p w14:paraId="02E0636B" w14:textId="7572F0E4" w:rsidR="00AF4711" w:rsidRDefault="00AF4711">
      <w:pPr>
        <w:pStyle w:val="CommentText"/>
      </w:pPr>
      <w:r>
        <w:rPr>
          <w:rStyle w:val="CommentReference"/>
        </w:rPr>
        <w:annotationRef/>
      </w:r>
      <w:r>
        <w:t>this is not an accurate reflection of the licence obligation</w:t>
      </w:r>
    </w:p>
  </w:comment>
  <w:comment w:id="31" w:author="John-Okwesa(ESO), Banke" w:date="2022-10-06T09:51:00Z" w:initials="JOB">
    <w:p w14:paraId="0113C1CE" w14:textId="77777777" w:rsidR="009E3A31" w:rsidRDefault="009E3A31">
      <w:pPr>
        <w:pStyle w:val="CommentText"/>
      </w:pPr>
      <w:r>
        <w:rPr>
          <w:rStyle w:val="CommentReference"/>
        </w:rPr>
        <w:annotationRef/>
      </w:r>
      <w:r>
        <w:t>TJ do you have a link for this?</w:t>
      </w:r>
      <w:r w:rsidR="00C26B7F">
        <w:t xml:space="preserve"> – Yes attached - </w:t>
      </w:r>
      <w:hyperlink r:id="rId1" w:history="1">
        <w:r w:rsidR="002F1494" w:rsidRPr="00353D88">
          <w:rPr>
            <w:rStyle w:val="Hyperlink"/>
          </w:rPr>
          <w:t>https://eur-lex.europa.eu/legal-content/EN/TXT/PDF/?uri=CELEX:32016R0631&amp;from=EN</w:t>
        </w:r>
      </w:hyperlink>
    </w:p>
    <w:p w14:paraId="6DFEA904" w14:textId="77777777" w:rsidR="002F1494" w:rsidRDefault="002F1494">
      <w:pPr>
        <w:pStyle w:val="CommentText"/>
      </w:pPr>
    </w:p>
  </w:comment>
  <w:comment w:id="32" w:author="Mike Kay" w:date="2022-10-18T15:39:00Z" w:initials="MK">
    <w:p w14:paraId="5B1A2533" w14:textId="51FC9B88" w:rsidR="007C332F" w:rsidRDefault="007C332F">
      <w:pPr>
        <w:pStyle w:val="CommentText"/>
      </w:pPr>
      <w:r>
        <w:rPr>
          <w:rStyle w:val="CommentReference"/>
        </w:rPr>
        <w:annotationRef/>
      </w:r>
      <w:r>
        <w:t>Was this modified by UK SI?  In which case that should probably be where any link goes.</w:t>
      </w:r>
      <w:r w:rsidR="002F1494">
        <w:t xml:space="preserve"> AJ Response – I am not sure what the equivalent SI </w:t>
      </w:r>
      <w:r w:rsidR="009C2DD1">
        <w:t>is we would need to find this out separately though could ask the Workgroup.</w:t>
      </w:r>
    </w:p>
  </w:comment>
  <w:comment w:id="33" w:author="Paul Youngman" w:date="2022-10-19T11:55:00Z" w:initials="PY">
    <w:p w14:paraId="40723DE3" w14:textId="66CFE838" w:rsidR="00BE4026" w:rsidRDefault="00BE4026">
      <w:pPr>
        <w:pStyle w:val="CommentText"/>
      </w:pPr>
      <w:r>
        <w:rPr>
          <w:rStyle w:val="CommentReference"/>
        </w:rPr>
        <w:annotationRef/>
      </w:r>
      <w:r>
        <w:t xml:space="preserve">Unclear as to the extent of scope – is it </w:t>
      </w:r>
      <w:r w:rsidRPr="00BE4026">
        <w:rPr>
          <w:i/>
          <w:iCs/>
        </w:rPr>
        <w:t xml:space="preserve">following initial feed back the scope of GC0156 was expanded to include the legal text </w:t>
      </w:r>
      <w:r>
        <w:rPr>
          <w:i/>
          <w:iCs/>
        </w:rPr>
        <w:t>that</w:t>
      </w:r>
      <w:r w:rsidRPr="00BE4026">
        <w:rPr>
          <w:i/>
          <w:iCs/>
        </w:rPr>
        <w:t xml:space="preserve"> had been drafted under GC0148 to ensure there were no conflicts</w:t>
      </w:r>
      <w:r>
        <w:t xml:space="preserve"> </w:t>
      </w:r>
    </w:p>
  </w:comment>
  <w:comment w:id="34" w:author="adenola (ESO), Sade" w:date="2022-10-31T07:25:00Z" w:initials="a(S">
    <w:p w14:paraId="11757F65" w14:textId="5CAF73DC" w:rsidR="00944EE8" w:rsidRDefault="00944EE8">
      <w:pPr>
        <w:pStyle w:val="CommentText"/>
      </w:pPr>
      <w:r>
        <w:rPr>
          <w:rStyle w:val="CommentReference"/>
        </w:rPr>
        <w:annotationRef/>
      </w:r>
      <w:r>
        <w:t xml:space="preserve">This is only for the legal text drafted for Distributed </w:t>
      </w:r>
      <w:proofErr w:type="spellStart"/>
      <w:r>
        <w:t>ReStart</w:t>
      </w:r>
      <w:proofErr w:type="spellEnd"/>
      <w:r>
        <w:t xml:space="preserve"> within GC0148 and yes, it is better within GC0156.</w:t>
      </w:r>
    </w:p>
  </w:comment>
  <w:comment w:id="35" w:author="John-Okwesa(ESO), Banke" w:date="2022-11-01T15:47:00Z" w:initials="JOB">
    <w:p w14:paraId="7CA7030D" w14:textId="1FE57B75" w:rsidR="00333016" w:rsidRDefault="00333016">
      <w:pPr>
        <w:pStyle w:val="CommentText"/>
      </w:pPr>
      <w:r>
        <w:rPr>
          <w:rStyle w:val="CommentReference"/>
        </w:rPr>
        <w:annotationRef/>
      </w:r>
      <w:r>
        <w:t>Updated by TJ</w:t>
      </w:r>
    </w:p>
  </w:comment>
  <w:comment w:id="36" w:author="Paul Youngman" w:date="2022-10-19T12:05:00Z" w:initials="PY">
    <w:p w14:paraId="313C99C4" w14:textId="0C63F664" w:rsidR="00373032" w:rsidRDefault="00373032">
      <w:pPr>
        <w:pStyle w:val="CommentText"/>
      </w:pPr>
      <w:r>
        <w:rPr>
          <w:rStyle w:val="CommentReference"/>
        </w:rPr>
        <w:annotationRef/>
      </w:r>
      <w:r>
        <w:t>What proposals – are these just covering the text changes?</w:t>
      </w:r>
    </w:p>
  </w:comment>
  <w:comment w:id="37" w:author="adenola (ESO), Sade" w:date="2022-10-31T07:29:00Z" w:initials="a(S">
    <w:p w14:paraId="5AF3A0F2" w14:textId="405B1354" w:rsidR="00C842ED" w:rsidRDefault="00C842ED">
      <w:pPr>
        <w:pStyle w:val="CommentText"/>
      </w:pPr>
      <w:r>
        <w:rPr>
          <w:rStyle w:val="CommentReference"/>
        </w:rPr>
        <w:annotationRef/>
      </w:r>
      <w:r>
        <w:t>This paragraph is proposing text changes in GC, CUSC, STC, BSC.</w:t>
      </w:r>
    </w:p>
  </w:comment>
  <w:comment w:id="38" w:author="Creighton, Alan (Northern Powergrid)" w:date="2022-10-18T17:09:00Z" w:initials="CA(P">
    <w:p w14:paraId="1DB300D3" w14:textId="77777777" w:rsidR="00542F81" w:rsidRDefault="00542F81">
      <w:pPr>
        <w:pStyle w:val="CommentText"/>
      </w:pPr>
      <w:r>
        <w:rPr>
          <w:rStyle w:val="CommentReference"/>
        </w:rPr>
        <w:annotationRef/>
      </w:r>
      <w:r>
        <w:t>I think the Prop</w:t>
      </w:r>
      <w:r w:rsidR="00A26C44">
        <w:t>osers</w:t>
      </w:r>
      <w:r>
        <w:t xml:space="preserve"> solution is to do far more than </w:t>
      </w:r>
      <w:r w:rsidR="00A26C44">
        <w:t>switch BS for Restoration</w:t>
      </w:r>
    </w:p>
  </w:comment>
  <w:comment w:id="39" w:author="adenola (ESO), Sade" w:date="2022-10-21T09:56:00Z" w:initials="a(S">
    <w:p w14:paraId="5E7AEBA4" w14:textId="2D858211" w:rsidR="00F16339" w:rsidRDefault="00F16339">
      <w:pPr>
        <w:pStyle w:val="CommentText"/>
      </w:pPr>
      <w:r>
        <w:rPr>
          <w:rStyle w:val="CommentReference"/>
        </w:rPr>
        <w:annotationRef/>
      </w:r>
      <w:r>
        <w:t>This paragraph is not the only proposed solution</w:t>
      </w:r>
    </w:p>
  </w:comment>
  <w:comment w:id="40" w:author="John-Okwesa(ESO), Banke" w:date="2022-11-01T15:47:00Z" w:initials="JOB">
    <w:p w14:paraId="05613C6F" w14:textId="55B729EA" w:rsidR="00A529B4" w:rsidRDefault="00A529B4">
      <w:pPr>
        <w:pStyle w:val="CommentText"/>
      </w:pPr>
      <w:r>
        <w:rPr>
          <w:rStyle w:val="CommentReference"/>
        </w:rPr>
        <w:annotationRef/>
      </w:r>
      <w:r>
        <w:t>Updated</w:t>
      </w:r>
      <w:r w:rsidR="0008663C">
        <w:t xml:space="preserve"> by TJ</w:t>
      </w:r>
    </w:p>
  </w:comment>
  <w:comment w:id="41" w:author="Creighton, Alan (Northern Powergrid)" w:date="2022-10-18T17:10:00Z" w:initials="CA(P">
    <w:p w14:paraId="5EFE11CA" w14:textId="6BF77E78" w:rsidR="00542F81" w:rsidRDefault="00542F81">
      <w:pPr>
        <w:pStyle w:val="CommentText"/>
      </w:pPr>
      <w:r>
        <w:rPr>
          <w:rStyle w:val="CommentReference"/>
        </w:rPr>
        <w:annotationRef/>
      </w:r>
      <w:r>
        <w:t>Need to be clear which is the legal text associated with this housekeeping change</w:t>
      </w:r>
      <w:r w:rsidR="00A26C44">
        <w:t xml:space="preserve"> and which isn’t</w:t>
      </w:r>
    </w:p>
  </w:comment>
  <w:comment w:id="42" w:author="adenola (ESO), Sade" w:date="2022-10-21T09:57:00Z" w:initials="a(S">
    <w:p w14:paraId="75DB8D94" w14:textId="5F19C1D0" w:rsidR="00F16339" w:rsidRDefault="00F16339">
      <w:pPr>
        <w:pStyle w:val="CommentText"/>
      </w:pPr>
      <w:r>
        <w:rPr>
          <w:rStyle w:val="CommentReference"/>
        </w:rPr>
        <w:annotationRef/>
      </w:r>
      <w:r>
        <w:t xml:space="preserve">The change for </w:t>
      </w:r>
      <w:proofErr w:type="spellStart"/>
      <w:r w:rsidR="00C842ED">
        <w:t>house keeping</w:t>
      </w:r>
      <w:proofErr w:type="spellEnd"/>
      <w:r>
        <w:t xml:space="preserve"> is in OC5.7.1(b)(</w:t>
      </w:r>
      <w:proofErr w:type="spellStart"/>
      <w:r>
        <w:t>i</w:t>
      </w:r>
      <w:proofErr w:type="spellEnd"/>
      <w:r>
        <w:t>)</w:t>
      </w:r>
      <w:r w:rsidR="00ED2DC2">
        <w:t xml:space="preserve"> AJ Comment – this has been included in the revised drafting which parties will be able to </w:t>
      </w:r>
      <w:r w:rsidR="00310547">
        <w:t>comment on through the legal text review.</w:t>
      </w:r>
    </w:p>
  </w:comment>
  <w:comment w:id="45" w:author="Paul Youngman" w:date="2022-10-19T12:08:00Z" w:initials="PY">
    <w:p w14:paraId="71F01080" w14:textId="321B2E48" w:rsidR="00373032" w:rsidRDefault="00373032">
      <w:pPr>
        <w:pStyle w:val="CommentText"/>
      </w:pPr>
      <w:r>
        <w:rPr>
          <w:rStyle w:val="CommentReference"/>
        </w:rPr>
        <w:annotationRef/>
      </w:r>
      <w:r>
        <w:t>Unclear as to what is transferred exactly</w:t>
      </w:r>
    </w:p>
  </w:comment>
  <w:comment w:id="46" w:author="adenola (ESO), Sade" w:date="2022-10-31T07:31:00Z" w:initials="a(S">
    <w:p w14:paraId="381D67BE" w14:textId="1CA6334F" w:rsidR="00C842ED" w:rsidRDefault="00C842ED">
      <w:pPr>
        <w:pStyle w:val="CommentText"/>
      </w:pPr>
      <w:r>
        <w:rPr>
          <w:rStyle w:val="CommentReference"/>
        </w:rPr>
        <w:annotationRef/>
      </w:r>
      <w:r>
        <w:t xml:space="preserve">The legal text for Distributed </w:t>
      </w:r>
      <w:proofErr w:type="spellStart"/>
      <w:r>
        <w:t>ReStart</w:t>
      </w:r>
      <w:proofErr w:type="spellEnd"/>
    </w:p>
  </w:comment>
  <w:comment w:id="47" w:author="Creighton, Alan (Northern Powergrid)" w:date="2022-10-19T11:01:00Z" w:initials="CA(P">
    <w:p w14:paraId="77336A8D" w14:textId="77777777" w:rsidR="002536BE" w:rsidRDefault="002536BE">
      <w:pPr>
        <w:pStyle w:val="CommentText"/>
      </w:pPr>
      <w:r>
        <w:rPr>
          <w:rStyle w:val="CommentReference"/>
        </w:rPr>
        <w:annotationRef/>
      </w:r>
      <w:r>
        <w:t>??</w:t>
      </w:r>
    </w:p>
  </w:comment>
  <w:comment w:id="48" w:author="adenola (ESO), Sade" w:date="2022-10-21T09:58:00Z" w:initials="a(S">
    <w:p w14:paraId="3811A04B" w14:textId="215F9CA4" w:rsidR="00A13897" w:rsidRDefault="00A13897">
      <w:pPr>
        <w:pStyle w:val="CommentText"/>
      </w:pPr>
      <w:r>
        <w:rPr>
          <w:rStyle w:val="CommentReference"/>
        </w:rPr>
        <w:annotationRef/>
      </w:r>
      <w:r w:rsidR="00C842ED">
        <w:t>Please are you asking for Annex 5??</w:t>
      </w:r>
    </w:p>
  </w:comment>
  <w:comment w:id="51" w:author="John-Okwesa(ESO), Banke" w:date="2022-10-11T12:56:00Z" w:initials="JOB">
    <w:p w14:paraId="69B213BD" w14:textId="77777777" w:rsidR="00CD5A96" w:rsidRDefault="00CD5A96">
      <w:pPr>
        <w:pStyle w:val="CommentText"/>
      </w:pPr>
      <w:r>
        <w:rPr>
          <w:rStyle w:val="CommentReference"/>
        </w:rPr>
        <w:annotationRef/>
      </w:r>
      <w:r>
        <w:t xml:space="preserve">This will be further discussed in meeting 7 </w:t>
      </w:r>
      <w:r w:rsidR="00332234">
        <w:t xml:space="preserve">after the Workgroup will have had an opportunity to </w:t>
      </w:r>
      <w:r w:rsidR="007705F2">
        <w:t>review the draft legal text.</w:t>
      </w:r>
    </w:p>
    <w:p w14:paraId="3B9C7752" w14:textId="77777777" w:rsidR="00C91DA3" w:rsidRDefault="00C91DA3">
      <w:pPr>
        <w:pStyle w:val="CommentText"/>
      </w:pPr>
    </w:p>
    <w:p w14:paraId="1E3E605F" w14:textId="7FFB23F4" w:rsidR="00C91DA3" w:rsidRDefault="00C91DA3">
      <w:pPr>
        <w:pStyle w:val="CommentText"/>
      </w:pPr>
      <w:r>
        <w:t>*Update based on discussions / conclusions</w:t>
      </w:r>
    </w:p>
  </w:comment>
  <w:comment w:id="52" w:author="adenola (ESO), Sade" w:date="2022-10-21T14:42:00Z" w:initials="a(S">
    <w:p w14:paraId="50911D01" w14:textId="57F0D99A" w:rsidR="00C91821" w:rsidRDefault="00C91821">
      <w:pPr>
        <w:pStyle w:val="CommentText"/>
      </w:pPr>
      <w:r>
        <w:rPr>
          <w:rStyle w:val="CommentReference"/>
        </w:rPr>
        <w:annotationRef/>
      </w:r>
      <w:r>
        <w:t xml:space="preserve">I think we landed on cost estimation yesterday rather than </w:t>
      </w:r>
      <w:proofErr w:type="gramStart"/>
      <w:r>
        <w:t>CBA</w:t>
      </w:r>
      <w:proofErr w:type="gramEnd"/>
      <w:r>
        <w:t xml:space="preserve"> but I accept the CBA question will be consulted on</w:t>
      </w:r>
    </w:p>
  </w:comment>
  <w:comment w:id="54" w:author="adenola (ESO), Sade" w:date="2022-10-31T07:35:00Z" w:initials="a(S">
    <w:p w14:paraId="6C08FBBE" w14:textId="73A9C45A" w:rsidR="00C842ED" w:rsidRDefault="00C842ED">
      <w:pPr>
        <w:pStyle w:val="CommentText"/>
      </w:pPr>
      <w:r>
        <w:rPr>
          <w:rStyle w:val="CommentReference"/>
        </w:rPr>
        <w:annotationRef/>
      </w:r>
      <w:r>
        <w:t>Only funding mechanisms for relevant stakeholders were discussed not actual costs.</w:t>
      </w:r>
    </w:p>
  </w:comment>
  <w:comment w:id="55" w:author="Creighton, Alan (Northern Powergrid)" w:date="2022-10-19T11:13:00Z" w:initials="CA(P">
    <w:p w14:paraId="2EC79B0B" w14:textId="77777777" w:rsidR="00CF270B" w:rsidRDefault="00CF270B">
      <w:pPr>
        <w:pStyle w:val="CommentText"/>
      </w:pPr>
      <w:r>
        <w:rPr>
          <w:rStyle w:val="CommentReference"/>
        </w:rPr>
        <w:annotationRef/>
      </w:r>
      <w:r>
        <w:t>Need to check what’s in here to see if it does have discussions and proposals.</w:t>
      </w:r>
    </w:p>
    <w:p w14:paraId="5136B326" w14:textId="77777777" w:rsidR="00CF270B" w:rsidRDefault="00CF270B">
      <w:pPr>
        <w:pStyle w:val="CommentText"/>
      </w:pPr>
    </w:p>
    <w:p w14:paraId="1A248BC7" w14:textId="75058DB9" w:rsidR="00CF270B" w:rsidRDefault="00CF270B">
      <w:pPr>
        <w:pStyle w:val="CommentText"/>
      </w:pPr>
      <w:r>
        <w:t xml:space="preserve">When developing the </w:t>
      </w:r>
      <w:proofErr w:type="spellStart"/>
      <w:r>
        <w:t>ToR</w:t>
      </w:r>
      <w:proofErr w:type="spellEnd"/>
      <w:r>
        <w:t xml:space="preserve"> for these subgroups we went out of our way to ensure they didn’t make recommendations</w:t>
      </w:r>
    </w:p>
  </w:comment>
  <w:comment w:id="60" w:author="adenola (ESO), Sade" w:date="2022-10-24T12:09:00Z" w:initials="a(S">
    <w:p w14:paraId="481BB2AE" w14:textId="32B0D2E8" w:rsidR="003C3F00" w:rsidRDefault="003C3F00">
      <w:pPr>
        <w:pStyle w:val="CommentText"/>
      </w:pPr>
      <w:r>
        <w:rPr>
          <w:rStyle w:val="CommentReference"/>
        </w:rPr>
        <w:annotationRef/>
      </w:r>
      <w:r w:rsidR="000A1895">
        <w:t>The table below is not accurate. There is a proposed funding mechanism for each party involved in the restoration process</w:t>
      </w:r>
    </w:p>
  </w:comment>
  <w:comment w:id="56" w:author="Creighton, Alan (Northern Powergrid)" w:date="2022-10-19T11:13:00Z" w:initials="CA(P">
    <w:p w14:paraId="67CF8F68" w14:textId="77777777" w:rsidR="00CF270B" w:rsidRDefault="00CF270B">
      <w:pPr>
        <w:pStyle w:val="CommentText"/>
      </w:pPr>
      <w:r>
        <w:rPr>
          <w:rStyle w:val="CommentReference"/>
        </w:rPr>
        <w:annotationRef/>
      </w:r>
      <w:r>
        <w:t>Need to check what’s in here to see if it does have discussions and proposals.</w:t>
      </w:r>
    </w:p>
    <w:p w14:paraId="20BD8337" w14:textId="77777777" w:rsidR="00CF270B" w:rsidRDefault="00CF270B">
      <w:pPr>
        <w:pStyle w:val="CommentText"/>
      </w:pPr>
    </w:p>
    <w:p w14:paraId="215FA72E" w14:textId="77777777" w:rsidR="00CF270B" w:rsidRDefault="00CF270B">
      <w:pPr>
        <w:pStyle w:val="CommentText"/>
      </w:pPr>
      <w:r>
        <w:t xml:space="preserve">When developing the </w:t>
      </w:r>
      <w:proofErr w:type="spellStart"/>
      <w:r>
        <w:t>ToR</w:t>
      </w:r>
      <w:proofErr w:type="spellEnd"/>
      <w:r>
        <w:t xml:space="preserve"> for these subgroups we went out of our way to ensure they didn’t make recommendations</w:t>
      </w:r>
    </w:p>
  </w:comment>
  <w:comment w:id="143" w:author="Paul Youngman" w:date="2022-10-19T13:32:00Z" w:initials="PY">
    <w:p w14:paraId="4C67E9C6" w14:textId="6796FE61" w:rsidR="00B02F99" w:rsidRDefault="00B02F99">
      <w:pPr>
        <w:pStyle w:val="CommentText"/>
      </w:pPr>
      <w:r>
        <w:rPr>
          <w:rStyle w:val="CommentReference"/>
        </w:rPr>
        <w:annotationRef/>
      </w:r>
      <w:r>
        <w:t>Think we need to list the capabilities that these provide so the distinction can be made in the report between current provider requirements and future provider requirements</w:t>
      </w:r>
    </w:p>
  </w:comment>
  <w:comment w:id="144" w:author="John-Okwesa(ESO), Banke" w:date="2022-11-01T16:12:00Z" w:initials="JOB">
    <w:p w14:paraId="46B1399B" w14:textId="4C6704F9" w:rsidR="004D439E" w:rsidRDefault="004D439E">
      <w:pPr>
        <w:pStyle w:val="CommentText"/>
      </w:pPr>
      <w:r>
        <w:rPr>
          <w:rStyle w:val="CommentReference"/>
        </w:rPr>
        <w:annotationRef/>
      </w:r>
      <w:r>
        <w:t>Updated by TJ</w:t>
      </w:r>
    </w:p>
  </w:comment>
  <w:comment w:id="158" w:author="adenola (ESO), Sade" w:date="2022-10-24T12:14:00Z" w:initials="a(S">
    <w:p w14:paraId="5F62244A" w14:textId="120BEBBA" w:rsidR="00533097" w:rsidRDefault="00533097">
      <w:pPr>
        <w:pStyle w:val="CommentText"/>
      </w:pPr>
      <w:r>
        <w:rPr>
          <w:rStyle w:val="CommentReference"/>
        </w:rPr>
        <w:annotationRef/>
      </w:r>
      <w:r>
        <w:t>Don’t think the footnote is necessary</w:t>
      </w:r>
    </w:p>
  </w:comment>
  <w:comment w:id="173" w:author="Mike Kay" w:date="2022-10-18T15:53:00Z" w:initials="MK">
    <w:p w14:paraId="0E952C4A" w14:textId="7F8FAA9D" w:rsidR="00B86CE3" w:rsidRDefault="00B86CE3">
      <w:pPr>
        <w:pStyle w:val="CommentText"/>
      </w:pPr>
      <w:r>
        <w:rPr>
          <w:rStyle w:val="CommentReference"/>
        </w:rPr>
        <w:annotationRef/>
      </w:r>
      <w:r>
        <w:t>I do not recall this.  The 60% was specified as sufficient to stabilise the grid – but I don’t think a contrary view was expressed.</w:t>
      </w:r>
    </w:p>
  </w:comment>
  <w:comment w:id="178" w:author="adenola (ESO), Sade" w:date="2022-10-31T14:50:00Z" w:initials="a(S">
    <w:p w14:paraId="2C1078A8" w14:textId="7D2B9A91" w:rsidR="00335606" w:rsidRDefault="00335606">
      <w:pPr>
        <w:pStyle w:val="CommentText"/>
      </w:pPr>
      <w:r>
        <w:rPr>
          <w:rStyle w:val="CommentReference"/>
        </w:rPr>
        <w:annotationRef/>
      </w:r>
      <w:r>
        <w:t xml:space="preserve">not sure why we have so much description on Distributed </w:t>
      </w:r>
      <w:proofErr w:type="spellStart"/>
      <w:r>
        <w:t>ReStart</w:t>
      </w:r>
      <w:proofErr w:type="spellEnd"/>
      <w:r>
        <w:t xml:space="preserve"> in here since </w:t>
      </w:r>
      <w:r w:rsidR="00CE2809">
        <w:t>we</w:t>
      </w:r>
      <w:r>
        <w:t xml:space="preserve"> already consulted on </w:t>
      </w:r>
      <w:r w:rsidR="00CE2809">
        <w:t xml:space="preserve">this </w:t>
      </w:r>
      <w:r>
        <w:t>via GC0148</w:t>
      </w:r>
      <w:r w:rsidR="003E452E">
        <w:t xml:space="preserve"> AJ Comment – It was included in GC0148 b</w:t>
      </w:r>
      <w:r w:rsidR="00310DB6">
        <w:t>u</w:t>
      </w:r>
      <w:r w:rsidR="003E452E">
        <w:t xml:space="preserve">t for those </w:t>
      </w:r>
      <w:r w:rsidR="00310DB6">
        <w:t>not familiar with it is useful background.</w:t>
      </w:r>
    </w:p>
  </w:comment>
  <w:comment w:id="298" w:author="Antony Johnson" w:date="2022-11-01T12:31:00Z" w:initials="J(A">
    <w:p w14:paraId="240EC007" w14:textId="58D2265A" w:rsidR="00EA0C24" w:rsidRDefault="00EA0C24">
      <w:pPr>
        <w:pStyle w:val="CommentText"/>
      </w:pPr>
      <w:r>
        <w:rPr>
          <w:rStyle w:val="CommentReference"/>
        </w:rPr>
        <w:annotationRef/>
      </w:r>
      <w:r>
        <w:t xml:space="preserve">Need to put the correct </w:t>
      </w:r>
      <w:r w:rsidR="00162A69">
        <w:t>reference in here.</w:t>
      </w:r>
    </w:p>
  </w:comment>
  <w:comment w:id="343" w:author="Antony Johnson" w:date="2022-11-01T12:45:00Z" w:initials="J(A">
    <w:p w14:paraId="115980D7" w14:textId="1086D262" w:rsidR="00F60D06" w:rsidRDefault="00F60D06">
      <w:pPr>
        <w:pStyle w:val="CommentText"/>
      </w:pPr>
      <w:r>
        <w:rPr>
          <w:rStyle w:val="CommentReference"/>
        </w:rPr>
        <w:annotationRef/>
      </w:r>
      <w:r>
        <w:t>Need to be careful here</w:t>
      </w:r>
      <w:r w:rsidR="009E3AD9">
        <w:t xml:space="preserve"> as it is possible for </w:t>
      </w:r>
      <w:proofErr w:type="spellStart"/>
      <w:proofErr w:type="gramStart"/>
      <w:r w:rsidR="009E3AD9">
        <w:t>a</w:t>
      </w:r>
      <w:proofErr w:type="spellEnd"/>
      <w:proofErr w:type="gramEnd"/>
      <w:r w:rsidR="009E3AD9">
        <w:t xml:space="preserve"> Embedded Generator be part of an LJRP.</w:t>
      </w:r>
    </w:p>
  </w:comment>
  <w:comment w:id="367" w:author="Antony Johnson" w:date="2022-11-01T12:58:00Z" w:initials="J(A">
    <w:p w14:paraId="6005AE96" w14:textId="3A8966A9" w:rsidR="009D4E48" w:rsidRDefault="009D4E48">
      <w:pPr>
        <w:pStyle w:val="CommentText"/>
      </w:pPr>
      <w:r>
        <w:rPr>
          <w:rStyle w:val="CommentReference"/>
        </w:rPr>
        <w:annotationRef/>
      </w:r>
      <w:r>
        <w:t xml:space="preserve">Have we got these </w:t>
      </w:r>
      <w:r w:rsidR="00E6693C">
        <w:t xml:space="preserve">to </w:t>
      </w:r>
      <w:proofErr w:type="gramStart"/>
      <w:r w:rsidR="00E6693C">
        <w:t>hand.</w:t>
      </w:r>
      <w:proofErr w:type="gramEnd"/>
      <w:r w:rsidR="00E6693C">
        <w:t xml:space="preserve">  They were developed as part of GC0148</w:t>
      </w:r>
      <w:r w:rsidR="00C27606">
        <w:t xml:space="preserve"> but have not been updated since.</w:t>
      </w:r>
    </w:p>
  </w:comment>
  <w:comment w:id="375" w:author="adenola (ESO), Sade" w:date="2022-10-31T14:56:00Z" w:initials="a(S">
    <w:p w14:paraId="7C9494EC" w14:textId="4B4D312C" w:rsidR="00CE2809" w:rsidRDefault="00CE2809">
      <w:pPr>
        <w:pStyle w:val="CommentText"/>
      </w:pPr>
      <w:r>
        <w:rPr>
          <w:rStyle w:val="CommentReference"/>
        </w:rPr>
        <w:annotationRef/>
      </w:r>
      <w:r>
        <w:t>This section reads as though 72hrs resilience is the only impact GC0156 will have on generators. I believe the proposals within the reports are wider than 72hrs resilience.</w:t>
      </w:r>
    </w:p>
  </w:comment>
  <w:comment w:id="474" w:author="Antony Johnson" w:date="2022-11-01T14:41:00Z" w:initials="J(A">
    <w:p w14:paraId="439C75D4" w14:textId="5F6335C7" w:rsidR="001E2A9E" w:rsidRDefault="001E2A9E">
      <w:pPr>
        <w:pStyle w:val="CommentText"/>
      </w:pPr>
      <w:r>
        <w:rPr>
          <w:rStyle w:val="CommentReference"/>
        </w:rPr>
        <w:annotationRef/>
      </w:r>
      <w:r>
        <w:t xml:space="preserve">Need to define what number this </w:t>
      </w:r>
      <w:r w:rsidR="00764663">
        <w:t>reference is,</w:t>
      </w:r>
    </w:p>
  </w:comment>
  <w:comment w:id="478" w:author="adenola (ESO), Sade" w:date="2022-10-31T14:54:00Z" w:initials="a(S">
    <w:p w14:paraId="6E173508" w14:textId="4A422F49" w:rsidR="00CE2809" w:rsidRDefault="00CE2809">
      <w:pPr>
        <w:pStyle w:val="CommentText"/>
      </w:pPr>
      <w:r>
        <w:rPr>
          <w:rStyle w:val="CommentReference"/>
        </w:rPr>
        <w:annotationRef/>
      </w:r>
      <w:r>
        <w:t>the paper is already an annex to the subgroup report, do we need to repeat here??</w:t>
      </w:r>
    </w:p>
  </w:comment>
  <w:comment w:id="498" w:author="Graham, Garth" w:date="2022-10-25T17:43:00Z" w:initials="GG">
    <w:p w14:paraId="0376F225" w14:textId="0AF2E3AB" w:rsidR="004327C7" w:rsidRDefault="004327C7">
      <w:pPr>
        <w:pStyle w:val="CommentText"/>
      </w:pPr>
      <w:r>
        <w:rPr>
          <w:rStyle w:val="CommentReference"/>
        </w:rPr>
        <w:annotationRef/>
      </w:r>
      <w:r>
        <w:t>Question…what are interconnectors to be defined as if providing restoration services?</w:t>
      </w:r>
    </w:p>
  </w:comment>
  <w:comment w:id="621" w:author="adenola (ESO), Sade" w:date="2022-10-31T14:58:00Z" w:initials="a(S">
    <w:p w14:paraId="6B6438C0" w14:textId="377C75E6" w:rsidR="00CE2809" w:rsidRDefault="00CE2809">
      <w:pPr>
        <w:pStyle w:val="CommentText"/>
      </w:pPr>
      <w:r>
        <w:rPr>
          <w:rStyle w:val="CommentReference"/>
        </w:rPr>
        <w:annotationRef/>
      </w:r>
      <w:r>
        <w:t>Effect of this proposal is beyond 72hrs resilience requirement</w:t>
      </w:r>
    </w:p>
  </w:comment>
  <w:comment w:id="624" w:author="Graham, Garth" w:date="2022-10-25T17:45:00Z" w:initials="GG">
    <w:p w14:paraId="284A4CCB" w14:textId="6B53AD6B" w:rsidR="00394A3C" w:rsidRDefault="00394A3C">
      <w:pPr>
        <w:pStyle w:val="CommentText"/>
      </w:pPr>
      <w:r>
        <w:rPr>
          <w:rStyle w:val="CommentReference"/>
        </w:rPr>
        <w:annotationRef/>
      </w:r>
      <w:r>
        <w:t>And IDNOs?</w:t>
      </w:r>
    </w:p>
  </w:comment>
  <w:comment w:id="642" w:author="Graham, Garth" w:date="2022-10-25T17:55:00Z" w:initials="GG">
    <w:p w14:paraId="3D934B68" w14:textId="1F0EA94C" w:rsidR="005604A8" w:rsidRDefault="005604A8">
      <w:pPr>
        <w:pStyle w:val="CommentText"/>
      </w:pPr>
      <w:r>
        <w:rPr>
          <w:rStyle w:val="CommentReference"/>
        </w:rPr>
        <w:annotationRef/>
      </w:r>
      <w:r>
        <w:t xml:space="preserve">I’m not certain all this is </w:t>
      </w:r>
      <w:r w:rsidR="00A87E18">
        <w:t xml:space="preserve">a </w:t>
      </w:r>
      <w:r>
        <w:t>‘new’</w:t>
      </w:r>
      <w:r w:rsidR="00A87E18">
        <w:t xml:space="preserve"> thing as I thought DNOs already had 72 hours resilience included within heir previous (and existing) price control.</w:t>
      </w:r>
    </w:p>
  </w:comment>
  <w:comment w:id="669" w:author="Graham, Garth" w:date="2022-10-25T17:54:00Z" w:initials="GG">
    <w:p w14:paraId="2E649FD6" w14:textId="0A3753FE" w:rsidR="005309FE" w:rsidRDefault="005309FE">
      <w:pPr>
        <w:pStyle w:val="CommentText"/>
      </w:pPr>
      <w:r>
        <w:rPr>
          <w:rStyle w:val="CommentReference"/>
        </w:rPr>
        <w:annotationRef/>
      </w:r>
      <w:r>
        <w:t xml:space="preserve">Where does </w:t>
      </w:r>
      <w:proofErr w:type="gramStart"/>
      <w:r>
        <w:t>this 96 hours</w:t>
      </w:r>
      <w:proofErr w:type="gramEnd"/>
      <w:r>
        <w:t xml:space="preserve"> come from?</w:t>
      </w:r>
    </w:p>
  </w:comment>
  <w:comment w:id="670" w:author="adenola (ESO), Sade" w:date="2022-10-31T14:55:00Z" w:initials="a(S">
    <w:p w14:paraId="681CE380" w14:textId="4941CE4F" w:rsidR="00CE2809" w:rsidRDefault="00CE2809">
      <w:pPr>
        <w:pStyle w:val="CommentText"/>
      </w:pPr>
      <w:r>
        <w:rPr>
          <w:rStyle w:val="CommentReference"/>
        </w:rPr>
        <w:annotationRef/>
      </w:r>
      <w:r>
        <w:t>No idea</w:t>
      </w:r>
    </w:p>
  </w:comment>
  <w:comment w:id="781" w:author="Creighton, Alan (Northern Powergrid)" w:date="2022-10-19T11:28:00Z" w:initials="CA(P">
    <w:p w14:paraId="63899378" w14:textId="77777777" w:rsidR="00791726" w:rsidRDefault="00791726">
      <w:pPr>
        <w:pStyle w:val="CommentText"/>
      </w:pPr>
      <w:r>
        <w:rPr>
          <w:rStyle w:val="CommentReference"/>
        </w:rPr>
        <w:annotationRef/>
      </w:r>
      <w:r>
        <w:t>I</w:t>
      </w:r>
      <w:r w:rsidR="002C6D51">
        <w:t xml:space="preserve">s this comment applicable to the three subgroups above, or just the </w:t>
      </w:r>
      <w:proofErr w:type="gramStart"/>
      <w:r w:rsidR="002C6D51">
        <w:t>comms sub group</w:t>
      </w:r>
      <w:proofErr w:type="gramEnd"/>
    </w:p>
  </w:comment>
  <w:comment w:id="782" w:author="adenola (ESO), Sade" w:date="2022-10-21T14:52:00Z" w:initials="a(S">
    <w:p w14:paraId="454E67F7" w14:textId="7765EBB0" w:rsidR="00DB4E08" w:rsidRDefault="00DB4E08">
      <w:pPr>
        <w:pStyle w:val="CommentText"/>
      </w:pPr>
      <w:r>
        <w:rPr>
          <w:rStyle w:val="CommentReference"/>
        </w:rPr>
        <w:annotationRef/>
      </w:r>
      <w:r>
        <w:t>It was mentioned at comms subgroup</w:t>
      </w:r>
    </w:p>
  </w:comment>
  <w:comment w:id="808" w:author="Creighton, Alan (Northern Powergrid)" w:date="2022-11-01T09:26:00Z" w:initials="CA(P">
    <w:p w14:paraId="469DA41F" w14:textId="77777777" w:rsidR="00C25BB2" w:rsidRDefault="00C25BB2" w:rsidP="00C25BB2">
      <w:pPr>
        <w:pStyle w:val="CommentText"/>
      </w:pPr>
      <w:r>
        <w:rPr>
          <w:rStyle w:val="CommentReference"/>
        </w:rPr>
        <w:annotationRef/>
      </w:r>
      <w:r>
        <w:t>Do we want to focus this on parties who have new / additional obligations – presumably the cost recovery arrangements for existing obligations are already covered.</w:t>
      </w:r>
    </w:p>
  </w:comment>
  <w:comment w:id="809" w:author="adenola (ESO), Sade" w:date="2022-11-02T14:55:00Z" w:initials="a(S">
    <w:p w14:paraId="28AE1DBE" w14:textId="77777777" w:rsidR="00C25BB2" w:rsidRDefault="00C25BB2" w:rsidP="00C25BB2">
      <w:pPr>
        <w:pStyle w:val="CommentText"/>
      </w:pPr>
      <w:r>
        <w:rPr>
          <w:rStyle w:val="CommentReference"/>
        </w:rPr>
        <w:annotationRef/>
      </w:r>
      <w:r>
        <w:t>I think all the parties involved in restoration now have new obligations to meet except for the already commercially contracted service providers.</w:t>
      </w:r>
      <w:r w:rsidRPr="00A528B2">
        <w:rPr>
          <w:color w:val="0000FF"/>
        </w:rPr>
        <w:t xml:space="preserve"> AJ Commen</w:t>
      </w:r>
      <w:r>
        <w:rPr>
          <w:color w:val="0000FF"/>
        </w:rPr>
        <w:t xml:space="preserve">t – </w:t>
      </w:r>
      <w:proofErr w:type="gramStart"/>
      <w:r>
        <w:rPr>
          <w:color w:val="0000FF"/>
        </w:rPr>
        <w:t>Yes</w:t>
      </w:r>
      <w:proofErr w:type="gramEnd"/>
      <w:r>
        <w:rPr>
          <w:color w:val="0000FF"/>
        </w:rPr>
        <w:t xml:space="preserve"> I agree with this – All CUSC Parties will be bound by new requirements in order for us to meet the ESRS.  Where new requirements are in being </w:t>
      </w:r>
      <w:proofErr w:type="gramStart"/>
      <w:r>
        <w:rPr>
          <w:color w:val="0000FF"/>
        </w:rPr>
        <w:t>introduced</w:t>
      </w:r>
      <w:proofErr w:type="gramEnd"/>
      <w:r>
        <w:rPr>
          <w:color w:val="0000FF"/>
        </w:rPr>
        <w:t xml:space="preserve"> we are exploring cost recovery mechanisms.  Contracted Providers will already have cost recovery processes in place by virtue of the contract which is a paid service. </w:t>
      </w:r>
      <w:r w:rsidRPr="00A528B2">
        <w:t xml:space="preserve"> </w:t>
      </w:r>
    </w:p>
  </w:comment>
  <w:comment w:id="810" w:author="Creighton, Alan (Northern Powergrid)" w:date="2022-11-01T09:29:00Z" w:initials="CA(P">
    <w:p w14:paraId="59D23FB1" w14:textId="77777777" w:rsidR="0015494D" w:rsidRDefault="0015494D" w:rsidP="0015494D">
      <w:pPr>
        <w:pStyle w:val="CommentText"/>
      </w:pPr>
      <w:r>
        <w:rPr>
          <w:rStyle w:val="CommentReference"/>
        </w:rPr>
        <w:annotationRef/>
      </w:r>
      <w:r>
        <w:t>Should this have a yes/no tick box?</w:t>
      </w:r>
    </w:p>
    <w:p w14:paraId="71E24C21" w14:textId="77777777" w:rsidR="0015494D" w:rsidRDefault="0015494D" w:rsidP="0015494D">
      <w:pPr>
        <w:pStyle w:val="CommentText"/>
      </w:pPr>
    </w:p>
    <w:p w14:paraId="118F7E3C" w14:textId="77777777" w:rsidR="0015494D" w:rsidRDefault="0015494D" w:rsidP="0015494D">
      <w:pPr>
        <w:pStyle w:val="CommentText"/>
      </w:pPr>
      <w:r>
        <w:t>Worth reviewing for the other questions as well.</w:t>
      </w:r>
    </w:p>
  </w:comment>
  <w:comment w:id="811" w:author="adenola (ESO), Sade" w:date="2022-11-02T14:57:00Z" w:initials="a(S">
    <w:p w14:paraId="48EA7B2B" w14:textId="77777777" w:rsidR="0015494D" w:rsidRDefault="0015494D" w:rsidP="0015494D">
      <w:pPr>
        <w:pStyle w:val="CommentText"/>
      </w:pPr>
      <w:r>
        <w:rPr>
          <w:rStyle w:val="CommentReference"/>
        </w:rPr>
        <w:annotationRef/>
      </w:r>
      <w:r>
        <w:t xml:space="preserve">Looks updated already </w:t>
      </w:r>
      <w:r w:rsidRPr="00D50240">
        <w:rPr>
          <w:color w:val="0000FF"/>
        </w:rPr>
        <w:t>AJ Comment - Agree</w:t>
      </w:r>
    </w:p>
  </w:comment>
  <w:comment w:id="812" w:author="Vincent, Graeme" w:date="2022-11-01T12:35:00Z" w:initials="VG">
    <w:p w14:paraId="089EB327" w14:textId="77777777" w:rsidR="00983357" w:rsidRDefault="00983357" w:rsidP="00983357">
      <w:pPr>
        <w:pStyle w:val="CommentText"/>
      </w:pPr>
      <w:r>
        <w:rPr>
          <w:rStyle w:val="CommentReference"/>
        </w:rPr>
        <w:annotationRef/>
      </w:r>
      <w:r>
        <w:t>Should we not recognise here that NGESO also have the licence obligation (and associated funding mechanism) for the restoration process hence why the legal text has been drafted as it has?</w:t>
      </w:r>
    </w:p>
  </w:comment>
  <w:comment w:id="813" w:author="adenola (ESO), Sade" w:date="2022-11-02T14:58:00Z" w:initials="a(S">
    <w:p w14:paraId="4B4B9CD5" w14:textId="77777777" w:rsidR="00983357" w:rsidRPr="00906BA1" w:rsidRDefault="00983357" w:rsidP="00983357">
      <w:pPr>
        <w:pStyle w:val="CommentText"/>
        <w:rPr>
          <w:color w:val="0000FF"/>
        </w:rPr>
      </w:pPr>
      <w:r>
        <w:rPr>
          <w:rStyle w:val="CommentReference"/>
        </w:rPr>
        <w:annotationRef/>
      </w:r>
      <w:r>
        <w:t xml:space="preserve">Agreed ESO has the obligation but contracting with DERs could be delegated to DNOs hence the question. </w:t>
      </w:r>
      <w:r w:rsidRPr="00906BA1">
        <w:rPr>
          <w:color w:val="0000FF"/>
        </w:rPr>
        <w:t xml:space="preserve">AJ Response I do agree with </w:t>
      </w:r>
      <w:proofErr w:type="gramStart"/>
      <w:r w:rsidRPr="00906BA1">
        <w:rPr>
          <w:color w:val="0000FF"/>
        </w:rPr>
        <w:t>this</w:t>
      </w:r>
      <w:proofErr w:type="gramEnd"/>
      <w:r w:rsidRPr="00906BA1">
        <w:rPr>
          <w:color w:val="0000FF"/>
        </w:rPr>
        <w:t xml:space="preserve"> but the difficulty is that the ESO holds the budget rather than the DNO and then are issues of how it is allocated amongst the DNOs so this one could be tricky.</w:t>
      </w:r>
    </w:p>
  </w:comment>
  <w:comment w:id="814" w:author="Creighton, Alan (Northern Powergrid)" w:date="2022-11-01T09:41:00Z" w:initials="CA(P">
    <w:p w14:paraId="17B6F5B2" w14:textId="77777777" w:rsidR="0074655D" w:rsidRPr="00B047EE" w:rsidRDefault="0074655D" w:rsidP="0074655D">
      <w:pPr>
        <w:pStyle w:val="CommentText"/>
        <w:rPr>
          <w:color w:val="0000FF"/>
        </w:rPr>
      </w:pPr>
      <w:r>
        <w:rPr>
          <w:rStyle w:val="CommentReference"/>
        </w:rPr>
        <w:annotationRef/>
      </w:r>
      <w:r>
        <w:t xml:space="preserve">I’m not sure I understood this as compliance with NCER is GC0148 rather than GC0156.  Perhaps this is clearly explained in the consultation document to set this question in to context? </w:t>
      </w:r>
      <w:r w:rsidRPr="00B047EE">
        <w:rPr>
          <w:color w:val="0000FF"/>
        </w:rPr>
        <w:t>AJ Response – This is a direct lift from GC0148.  Since it has already been agreed as a solution for GC0148 I would be tempted to delete the question.</w:t>
      </w:r>
    </w:p>
  </w:comment>
  <w:comment w:id="815" w:author="Vincent, Graeme" w:date="2022-11-01T13:07:00Z" w:initials="VG">
    <w:p w14:paraId="33FAF84C" w14:textId="77777777" w:rsidR="00127B42" w:rsidRDefault="00127B42" w:rsidP="00127B42">
      <w:pPr>
        <w:pStyle w:val="CommentText"/>
      </w:pPr>
      <w:r>
        <w:rPr>
          <w:rStyle w:val="CommentReference"/>
        </w:rPr>
        <w:annotationRef/>
      </w:r>
      <w:r>
        <w:t>Should this just be limited to network costs?  What about those non-network costs involved with the development and ongoing management of the DZRP as well as the costs involved with the various assurance activities and testing?</w:t>
      </w:r>
    </w:p>
  </w:comment>
  <w:comment w:id="816" w:author="adenola (ESO), Sade" w:date="2022-11-02T15:01:00Z" w:initials="a(S">
    <w:p w14:paraId="3E14403E" w14:textId="77777777" w:rsidR="00127B42" w:rsidRDefault="00127B42" w:rsidP="00127B42">
      <w:pPr>
        <w:pStyle w:val="CommentText"/>
      </w:pPr>
      <w:r>
        <w:rPr>
          <w:rStyle w:val="CommentReference"/>
        </w:rPr>
        <w:annotationRef/>
      </w:r>
      <w:r>
        <w:t xml:space="preserve">Updated </w:t>
      </w:r>
      <w:r w:rsidRPr="00A407F1">
        <w:rPr>
          <w:color w:val="0000FF"/>
        </w:rPr>
        <w:t>AJ Comment - fine</w:t>
      </w:r>
    </w:p>
  </w:comment>
  <w:comment w:id="817" w:author="Vincent, Graeme" w:date="2022-11-01T12:39:00Z" w:initials="VG">
    <w:p w14:paraId="29F1730D" w14:textId="77777777" w:rsidR="00127B42" w:rsidRDefault="00127B42" w:rsidP="00127B42">
      <w:pPr>
        <w:pStyle w:val="CommentText"/>
      </w:pPr>
      <w:r>
        <w:rPr>
          <w:rStyle w:val="CommentReference"/>
        </w:rPr>
        <w:annotationRef/>
      </w:r>
      <w:r>
        <w:t xml:space="preserve">How does the ESO recover their costs?  Granted these would be non-network but based on the comment above there will be costs which my need to be recovered. </w:t>
      </w:r>
      <w:r w:rsidRPr="00FD2186">
        <w:rPr>
          <w:color w:val="0000FF"/>
        </w:rPr>
        <w:t>AJ Comment – this would be through the Price Control.</w:t>
      </w:r>
    </w:p>
  </w:comment>
  <w:comment w:id="818" w:author="Creighton, Alan (Northern Powergrid)" w:date="2022-11-01T09:43:00Z" w:initials="CA(P">
    <w:p w14:paraId="67B8368C" w14:textId="77777777" w:rsidR="00065D3E" w:rsidRDefault="00065D3E" w:rsidP="00065D3E">
      <w:pPr>
        <w:pStyle w:val="CommentText"/>
      </w:pPr>
      <w:r>
        <w:rPr>
          <w:rStyle w:val="CommentReference"/>
        </w:rPr>
        <w:annotationRef/>
      </w:r>
      <w:r>
        <w:t xml:space="preserve">I assume that the required changes that need to be delivered will be clearly summarised in the Consultation document. </w:t>
      </w:r>
      <w:r w:rsidRPr="005F6C73">
        <w:rPr>
          <w:color w:val="0000FF"/>
        </w:rPr>
        <w:t>AJ Comment – Point noted.</w:t>
      </w:r>
    </w:p>
  </w:comment>
  <w:comment w:id="819" w:author="Vincent, Graeme" w:date="2022-11-01T12:49:00Z" w:initials="VG">
    <w:p w14:paraId="2BA7AE28" w14:textId="77777777" w:rsidR="00FB7D83" w:rsidRDefault="00FB7D83" w:rsidP="00FB7D83">
      <w:pPr>
        <w:pStyle w:val="CommentText"/>
      </w:pPr>
      <w:r>
        <w:rPr>
          <w:rStyle w:val="CommentReference"/>
        </w:rPr>
        <w:annotationRef/>
      </w:r>
      <w:r>
        <w:t>Are we clear what this is referring to (</w:t>
      </w:r>
      <w:proofErr w:type="gramStart"/>
      <w:r>
        <w:t>i.e.</w:t>
      </w:r>
      <w:proofErr w:type="gramEnd"/>
      <w:r>
        <w:t xml:space="preserve"> is it the NETS, the Total System, the distribution network or something else (e.g. telephony network)?</w:t>
      </w:r>
    </w:p>
  </w:comment>
  <w:comment w:id="820" w:author="adenola (ESO), Sade" w:date="2022-11-02T15:06:00Z" w:initials="a(S">
    <w:p w14:paraId="5AD1090D" w14:textId="77777777" w:rsidR="00FB7D83" w:rsidRDefault="00FB7D83" w:rsidP="00FB7D83">
      <w:pPr>
        <w:pStyle w:val="CommentText"/>
      </w:pPr>
      <w:r>
        <w:rPr>
          <w:rStyle w:val="CommentReference"/>
        </w:rPr>
        <w:annotationRef/>
      </w:r>
      <w:r>
        <w:t xml:space="preserve">Updated </w:t>
      </w:r>
      <w:r w:rsidRPr="005F6C73">
        <w:rPr>
          <w:color w:val="0000FF"/>
        </w:rPr>
        <w:t>AJ Comment - Fine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60B9775" w15:done="0"/>
  <w15:commentEx w15:paraId="4F88B3B2" w15:done="0"/>
  <w15:commentEx w15:paraId="0E99EF6A" w15:paraIdParent="4F88B3B2" w15:done="0"/>
  <w15:commentEx w15:paraId="1BB7FB4C" w15:done="0"/>
  <w15:commentEx w15:paraId="2F05CA71" w15:paraIdParent="1BB7FB4C" w15:done="0"/>
  <w15:commentEx w15:paraId="0F6DDF15" w15:done="0"/>
  <w15:commentEx w15:paraId="0A55AE7C" w15:done="0"/>
  <w15:commentEx w15:paraId="107C5078" w15:paraIdParent="0A55AE7C" w15:done="0"/>
  <w15:commentEx w15:paraId="69448A3E" w15:done="0"/>
  <w15:commentEx w15:paraId="0578494A" w15:paraIdParent="69448A3E" w15:done="0"/>
  <w15:commentEx w15:paraId="72A04A69" w15:paraIdParent="69448A3E" w15:done="0"/>
  <w15:commentEx w15:paraId="02E0636B" w15:done="0"/>
  <w15:commentEx w15:paraId="6DFEA904" w15:done="0"/>
  <w15:commentEx w15:paraId="5B1A2533" w15:paraIdParent="6DFEA904" w15:done="0"/>
  <w15:commentEx w15:paraId="40723DE3" w15:done="0"/>
  <w15:commentEx w15:paraId="11757F65" w15:paraIdParent="40723DE3" w15:done="0"/>
  <w15:commentEx w15:paraId="7CA7030D" w15:paraIdParent="40723DE3" w15:done="0"/>
  <w15:commentEx w15:paraId="313C99C4" w15:done="0"/>
  <w15:commentEx w15:paraId="5AF3A0F2" w15:paraIdParent="313C99C4" w15:done="0"/>
  <w15:commentEx w15:paraId="1DB300D3" w15:done="0"/>
  <w15:commentEx w15:paraId="5E7AEBA4" w15:paraIdParent="1DB300D3" w15:done="0"/>
  <w15:commentEx w15:paraId="05613C6F" w15:paraIdParent="1DB300D3" w15:done="0"/>
  <w15:commentEx w15:paraId="5EFE11CA" w15:done="0"/>
  <w15:commentEx w15:paraId="75DB8D94" w15:paraIdParent="5EFE11CA" w15:done="0"/>
  <w15:commentEx w15:paraId="71F01080" w15:done="0"/>
  <w15:commentEx w15:paraId="381D67BE" w15:paraIdParent="71F01080" w15:done="0"/>
  <w15:commentEx w15:paraId="77336A8D" w15:done="0"/>
  <w15:commentEx w15:paraId="3811A04B" w15:paraIdParent="77336A8D" w15:done="0"/>
  <w15:commentEx w15:paraId="1E3E605F" w15:done="0"/>
  <w15:commentEx w15:paraId="50911D01" w15:paraIdParent="1E3E605F" w15:done="0"/>
  <w15:commentEx w15:paraId="6C08FBBE" w15:done="0"/>
  <w15:commentEx w15:paraId="1A248BC7" w15:done="0"/>
  <w15:commentEx w15:paraId="481BB2AE" w15:done="0"/>
  <w15:commentEx w15:paraId="215FA72E" w15:done="0"/>
  <w15:commentEx w15:paraId="4C67E9C6" w15:done="0"/>
  <w15:commentEx w15:paraId="46B1399B" w15:paraIdParent="4C67E9C6" w15:done="0"/>
  <w15:commentEx w15:paraId="5F62244A" w15:done="0"/>
  <w15:commentEx w15:paraId="0E952C4A" w15:done="0"/>
  <w15:commentEx w15:paraId="2C1078A8" w15:done="0"/>
  <w15:commentEx w15:paraId="240EC007" w15:done="0"/>
  <w15:commentEx w15:paraId="115980D7" w15:done="0"/>
  <w15:commentEx w15:paraId="6005AE96" w15:done="0"/>
  <w15:commentEx w15:paraId="7C9494EC" w15:done="0"/>
  <w15:commentEx w15:paraId="439C75D4" w15:done="0"/>
  <w15:commentEx w15:paraId="6E173508" w15:done="0"/>
  <w15:commentEx w15:paraId="0376F225" w15:done="0"/>
  <w15:commentEx w15:paraId="6B6438C0" w15:done="0"/>
  <w15:commentEx w15:paraId="284A4CCB" w15:done="0"/>
  <w15:commentEx w15:paraId="3D934B68" w15:done="0"/>
  <w15:commentEx w15:paraId="2E649FD6" w15:done="0"/>
  <w15:commentEx w15:paraId="681CE380" w15:paraIdParent="2E649FD6" w15:done="0"/>
  <w15:commentEx w15:paraId="63899378" w15:done="0"/>
  <w15:commentEx w15:paraId="454E67F7" w15:paraIdParent="63899378" w15:done="0"/>
  <w15:commentEx w15:paraId="469DA41F" w15:done="0"/>
  <w15:commentEx w15:paraId="28AE1DBE" w15:paraIdParent="469DA41F" w15:done="0"/>
  <w15:commentEx w15:paraId="118F7E3C" w15:done="0"/>
  <w15:commentEx w15:paraId="48EA7B2B" w15:paraIdParent="118F7E3C" w15:done="0"/>
  <w15:commentEx w15:paraId="089EB327" w15:done="0"/>
  <w15:commentEx w15:paraId="4B4B9CD5" w15:paraIdParent="089EB327" w15:done="0"/>
  <w15:commentEx w15:paraId="17B6F5B2" w15:done="0"/>
  <w15:commentEx w15:paraId="33FAF84C" w15:done="0"/>
  <w15:commentEx w15:paraId="3E14403E" w15:paraIdParent="33FAF84C" w15:done="0"/>
  <w15:commentEx w15:paraId="29F1730D" w15:done="0"/>
  <w15:commentEx w15:paraId="67B8368C" w15:done="0"/>
  <w15:commentEx w15:paraId="2BA7AE28" w15:done="0"/>
  <w15:commentEx w15:paraId="5AD1090D" w15:paraIdParent="2BA7AE2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FA6345" w16cex:dateUtc="2022-10-19T10:51:00Z"/>
  <w16cex:commentExtensible w16cex:durableId="26F958C9" w16cex:dateUtc="2022-10-18T15:54:00Z"/>
  <w16cex:commentExtensible w16cex:durableId="26FCE9E2" w16cex:dateUtc="2022-10-21T08:50:00Z"/>
  <w16cex:commentExtensible w16cex:durableId="26FA61CC" w16cex:dateUtc="2022-10-19T10:45:00Z"/>
  <w16cex:commentExtensible w16cex:durableId="26FD4F6A" w16cex:dateUtc="2022-10-21T16:03:00Z"/>
  <w16cex:commentExtensible w16cex:durableId="270B7F48" w16cex:dateUtc="2022-11-01T11:19:00Z"/>
  <w16cex:commentExtensible w16cex:durableId="26FA5E11" w16cex:dateUtc="2022-10-19T10:29:00Z"/>
  <w16cex:commentExtensible w16cex:durableId="270640C8" w16cex:dateUtc="2022-10-28T10:51:00Z"/>
  <w16cex:commentExtensible w16cex:durableId="27051171" w16cex:dateUtc="2022-10-19T14:53:00Z"/>
  <w16cex:commentExtensible w16cex:durableId="27051170" w16cex:dateUtc="2022-10-21T08:52:00Z"/>
  <w16cex:commentExtensible w16cex:durableId="2705116F" w16cex:dateUtc="2022-10-27T11:16:00Z"/>
  <w16cex:commentExtensible w16cex:durableId="26FD3522" w16cex:dateUtc="2022-10-21T14:11:00Z"/>
  <w16cex:commentExtensible w16cex:durableId="2703BA2C" w16cex:dateUtc="2022-10-06T08:51:00Z"/>
  <w16cex:commentExtensible w16cex:durableId="26F9471B" w16cex:dateUtc="2022-10-18T14:39:00Z"/>
  <w16cex:commentExtensible w16cex:durableId="26FA641E" w16cex:dateUtc="2022-10-19T10:55:00Z"/>
  <w16cex:commentExtensible w16cex:durableId="2709F6FA" w16cex:dateUtc="2022-10-31T07:25:00Z"/>
  <w16cex:commentExtensible w16cex:durableId="270BBE19" w16cex:dateUtc="2022-11-01T15:47:00Z"/>
  <w16cex:commentExtensible w16cex:durableId="26FA668D" w16cex:dateUtc="2022-10-19T11:05:00Z"/>
  <w16cex:commentExtensible w16cex:durableId="2709F7BF" w16cex:dateUtc="2022-10-31T07:29:00Z"/>
  <w16cex:commentExtensible w16cex:durableId="2704F0E7" w16cex:dateUtc="2022-10-18T16:09:00Z"/>
  <w16cex:commentExtensible w16cex:durableId="26FCEB48" w16cex:dateUtc="2022-10-21T08:56:00Z"/>
  <w16cex:commentExtensible w16cex:durableId="270BBE0C" w16cex:dateUtc="2022-11-01T15:47:00Z"/>
  <w16cex:commentExtensible w16cex:durableId="26F95C80" w16cex:dateUtc="2022-10-18T16:10:00Z"/>
  <w16cex:commentExtensible w16cex:durableId="26FCEB70" w16cex:dateUtc="2022-10-21T08:57:00Z"/>
  <w16cex:commentExtensible w16cex:durableId="26FA6732" w16cex:dateUtc="2022-10-19T11:08:00Z"/>
  <w16cex:commentExtensible w16cex:durableId="2709F851" w16cex:dateUtc="2022-10-31T07:31:00Z"/>
  <w16cex:commentExtensible w16cex:durableId="2704F0E8" w16cex:dateUtc="2022-10-19T10:01:00Z"/>
  <w16cex:commentExtensible w16cex:durableId="26FCEBBC" w16cex:dateUtc="2022-10-21T08:58:00Z"/>
  <w16cex:commentExtensible w16cex:durableId="26EFE678" w16cex:dateUtc="2022-10-11T11:56:00Z"/>
  <w16cex:commentExtensible w16cex:durableId="26FD2E4F" w16cex:dateUtc="2022-10-21T13:42:00Z"/>
  <w16cex:commentExtensible w16cex:durableId="2709F95A" w16cex:dateUtc="2022-10-31T07:35:00Z"/>
  <w16cex:commentExtensible w16cex:durableId="26FA5A6A" w16cex:dateUtc="2022-10-19T10:13:00Z"/>
  <w16cex:commentExtensible w16cex:durableId="2704EE97" w16cex:dateUtc="2022-10-24T11:09:00Z"/>
  <w16cex:commentExtensible w16cex:durableId="2703BA2E" w16cex:dateUtc="2022-10-19T10:13:00Z"/>
  <w16cex:commentExtensible w16cex:durableId="26FA7B09" w16cex:dateUtc="2022-10-19T12:32:00Z"/>
  <w16cex:commentExtensible w16cex:durableId="270BC402" w16cex:dateUtc="2022-11-01T16:12:00Z"/>
  <w16cex:commentExtensible w16cex:durableId="2701000D" w16cex:dateUtc="2022-10-24T11:14:00Z"/>
  <w16cex:commentExtensible w16cex:durableId="26F94A8B" w16cex:dateUtc="2022-10-18T14:53:00Z"/>
  <w16cex:commentExtensible w16cex:durableId="270A5F28" w16cex:dateUtc="2022-10-31T14:50:00Z"/>
  <w16cex:commentExtensible w16cex:durableId="270B900B" w16cex:dateUtc="2022-11-01T12:31:00Z"/>
  <w16cex:commentExtensible w16cex:durableId="270B936F" w16cex:dateUtc="2022-11-01T12:45:00Z"/>
  <w16cex:commentExtensible w16cex:durableId="270B9664" w16cex:dateUtc="2022-11-01T12:58:00Z"/>
  <w16cex:commentExtensible w16cex:durableId="270A6081" w16cex:dateUtc="2022-10-31T14:56:00Z"/>
  <w16cex:commentExtensible w16cex:durableId="270BAEAF" w16cex:dateUtc="2022-11-01T14:41:00Z"/>
  <w16cex:commentExtensible w16cex:durableId="270A602C" w16cex:dateUtc="2022-10-31T14:54:00Z"/>
  <w16cex:commentExtensible w16cex:durableId="27029EB7" w16cex:dateUtc="2022-10-25T16:43:00Z"/>
  <w16cex:commentExtensible w16cex:durableId="270A6119" w16cex:dateUtc="2022-10-31T14:58:00Z"/>
  <w16cex:commentExtensible w16cex:durableId="27029F4A" w16cex:dateUtc="2022-10-25T16:45:00Z"/>
  <w16cex:commentExtensible w16cex:durableId="2702A193" w16cex:dateUtc="2022-10-25T16:55:00Z"/>
  <w16cex:commentExtensible w16cex:durableId="2702A13A" w16cex:dateUtc="2022-10-25T16:54:00Z"/>
  <w16cex:commentExtensible w16cex:durableId="270A6069" w16cex:dateUtc="2022-10-31T14:55:00Z"/>
  <w16cex:commentExtensible w16cex:durableId="2704E829" w16cex:dateUtc="2022-10-19T10:28:00Z"/>
  <w16cex:commentExtensible w16cex:durableId="26FD30C2" w16cex:dateUtc="2022-10-21T13:52:00Z"/>
  <w16cex:commentExtensible w16cex:durableId="270B64E0" w16cex:dateUtc="2022-11-01T09:26:00Z"/>
  <w16cex:commentExtensible w16cex:durableId="270D0365" w16cex:dateUtc="2022-11-02T14:55:00Z"/>
  <w16cex:commentExtensible w16cex:durableId="270B6587" w16cex:dateUtc="2022-11-01T09:29:00Z"/>
  <w16cex:commentExtensible w16cex:durableId="270D03BC" w16cex:dateUtc="2022-11-02T14:57:00Z"/>
  <w16cex:commentExtensible w16cex:durableId="270B912D" w16cex:dateUtc="2022-11-01T12:35:00Z"/>
  <w16cex:commentExtensible w16cex:durableId="270D0419" w16cex:dateUtc="2022-11-02T14:58:00Z"/>
  <w16cex:commentExtensible w16cex:durableId="270B682C" w16cex:dateUtc="2022-11-01T09:41:00Z"/>
  <w16cex:commentExtensible w16cex:durableId="270B98AB" w16cex:dateUtc="2022-11-01T13:07:00Z"/>
  <w16cex:commentExtensible w16cex:durableId="270D04C7" w16cex:dateUtc="2022-11-02T15:01:00Z"/>
  <w16cex:commentExtensible w16cex:durableId="270B9205" w16cex:dateUtc="2022-11-01T12:39:00Z"/>
  <w16cex:commentExtensible w16cex:durableId="270B68CD" w16cex:dateUtc="2022-11-01T09:43:00Z"/>
  <w16cex:commentExtensible w16cex:durableId="270B946C" w16cex:dateUtc="2022-11-01T12:49:00Z"/>
  <w16cex:commentExtensible w16cex:durableId="270D05F1" w16cex:dateUtc="2022-11-02T15: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60B9775" w16cid:durableId="26FA6345"/>
  <w16cid:commentId w16cid:paraId="4F88B3B2" w16cid:durableId="26F958C9"/>
  <w16cid:commentId w16cid:paraId="0E99EF6A" w16cid:durableId="26FCE9E2"/>
  <w16cid:commentId w16cid:paraId="1BB7FB4C" w16cid:durableId="26FA61CC"/>
  <w16cid:commentId w16cid:paraId="2F05CA71" w16cid:durableId="26FD4F6A"/>
  <w16cid:commentId w16cid:paraId="0F6DDF15" w16cid:durableId="270B7F48"/>
  <w16cid:commentId w16cid:paraId="0A55AE7C" w16cid:durableId="26FA5E11"/>
  <w16cid:commentId w16cid:paraId="107C5078" w16cid:durableId="270640C8"/>
  <w16cid:commentId w16cid:paraId="69448A3E" w16cid:durableId="27051171"/>
  <w16cid:commentId w16cid:paraId="0578494A" w16cid:durableId="27051170"/>
  <w16cid:commentId w16cid:paraId="72A04A69" w16cid:durableId="2705116F"/>
  <w16cid:commentId w16cid:paraId="02E0636B" w16cid:durableId="26FD3522"/>
  <w16cid:commentId w16cid:paraId="6DFEA904" w16cid:durableId="2703BA2C"/>
  <w16cid:commentId w16cid:paraId="5B1A2533" w16cid:durableId="26F9471B"/>
  <w16cid:commentId w16cid:paraId="40723DE3" w16cid:durableId="26FA641E"/>
  <w16cid:commentId w16cid:paraId="11757F65" w16cid:durableId="2709F6FA"/>
  <w16cid:commentId w16cid:paraId="7CA7030D" w16cid:durableId="270BBE19"/>
  <w16cid:commentId w16cid:paraId="313C99C4" w16cid:durableId="26FA668D"/>
  <w16cid:commentId w16cid:paraId="5AF3A0F2" w16cid:durableId="2709F7BF"/>
  <w16cid:commentId w16cid:paraId="1DB300D3" w16cid:durableId="2704F0E7"/>
  <w16cid:commentId w16cid:paraId="5E7AEBA4" w16cid:durableId="26FCEB48"/>
  <w16cid:commentId w16cid:paraId="05613C6F" w16cid:durableId="270BBE0C"/>
  <w16cid:commentId w16cid:paraId="5EFE11CA" w16cid:durableId="26F95C80"/>
  <w16cid:commentId w16cid:paraId="75DB8D94" w16cid:durableId="26FCEB70"/>
  <w16cid:commentId w16cid:paraId="71F01080" w16cid:durableId="26FA6732"/>
  <w16cid:commentId w16cid:paraId="381D67BE" w16cid:durableId="2709F851"/>
  <w16cid:commentId w16cid:paraId="77336A8D" w16cid:durableId="2704F0E8"/>
  <w16cid:commentId w16cid:paraId="3811A04B" w16cid:durableId="26FCEBBC"/>
  <w16cid:commentId w16cid:paraId="1E3E605F" w16cid:durableId="26EFE678"/>
  <w16cid:commentId w16cid:paraId="50911D01" w16cid:durableId="26FD2E4F"/>
  <w16cid:commentId w16cid:paraId="6C08FBBE" w16cid:durableId="2709F95A"/>
  <w16cid:commentId w16cid:paraId="1A248BC7" w16cid:durableId="26FA5A6A"/>
  <w16cid:commentId w16cid:paraId="481BB2AE" w16cid:durableId="2704EE97"/>
  <w16cid:commentId w16cid:paraId="215FA72E" w16cid:durableId="2703BA2E"/>
  <w16cid:commentId w16cid:paraId="4C67E9C6" w16cid:durableId="26FA7B09"/>
  <w16cid:commentId w16cid:paraId="46B1399B" w16cid:durableId="270BC402"/>
  <w16cid:commentId w16cid:paraId="5F62244A" w16cid:durableId="2701000D"/>
  <w16cid:commentId w16cid:paraId="0E952C4A" w16cid:durableId="26F94A8B"/>
  <w16cid:commentId w16cid:paraId="2C1078A8" w16cid:durableId="270A5F28"/>
  <w16cid:commentId w16cid:paraId="240EC007" w16cid:durableId="270B900B"/>
  <w16cid:commentId w16cid:paraId="115980D7" w16cid:durableId="270B936F"/>
  <w16cid:commentId w16cid:paraId="6005AE96" w16cid:durableId="270B9664"/>
  <w16cid:commentId w16cid:paraId="7C9494EC" w16cid:durableId="270A6081"/>
  <w16cid:commentId w16cid:paraId="439C75D4" w16cid:durableId="270BAEAF"/>
  <w16cid:commentId w16cid:paraId="6E173508" w16cid:durableId="270A602C"/>
  <w16cid:commentId w16cid:paraId="0376F225" w16cid:durableId="27029EB7"/>
  <w16cid:commentId w16cid:paraId="6B6438C0" w16cid:durableId="270A6119"/>
  <w16cid:commentId w16cid:paraId="284A4CCB" w16cid:durableId="27029F4A"/>
  <w16cid:commentId w16cid:paraId="3D934B68" w16cid:durableId="2702A193"/>
  <w16cid:commentId w16cid:paraId="2E649FD6" w16cid:durableId="2702A13A"/>
  <w16cid:commentId w16cid:paraId="681CE380" w16cid:durableId="270A6069"/>
  <w16cid:commentId w16cid:paraId="63899378" w16cid:durableId="2704E829"/>
  <w16cid:commentId w16cid:paraId="454E67F7" w16cid:durableId="26FD30C2"/>
  <w16cid:commentId w16cid:paraId="469DA41F" w16cid:durableId="270B64E0"/>
  <w16cid:commentId w16cid:paraId="28AE1DBE" w16cid:durableId="270D0365"/>
  <w16cid:commentId w16cid:paraId="118F7E3C" w16cid:durableId="270B6587"/>
  <w16cid:commentId w16cid:paraId="48EA7B2B" w16cid:durableId="270D03BC"/>
  <w16cid:commentId w16cid:paraId="089EB327" w16cid:durableId="270B912D"/>
  <w16cid:commentId w16cid:paraId="4B4B9CD5" w16cid:durableId="270D0419"/>
  <w16cid:commentId w16cid:paraId="17B6F5B2" w16cid:durableId="270B682C"/>
  <w16cid:commentId w16cid:paraId="33FAF84C" w16cid:durableId="270B98AB"/>
  <w16cid:commentId w16cid:paraId="3E14403E" w16cid:durableId="270D04C7"/>
  <w16cid:commentId w16cid:paraId="29F1730D" w16cid:durableId="270B9205"/>
  <w16cid:commentId w16cid:paraId="67B8368C" w16cid:durableId="270B68CD"/>
  <w16cid:commentId w16cid:paraId="2BA7AE28" w16cid:durableId="270B946C"/>
  <w16cid:commentId w16cid:paraId="5AD1090D" w16cid:durableId="270D05F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A785B" w14:textId="77777777" w:rsidR="00B1642B" w:rsidRDefault="00B1642B" w:rsidP="00B72663">
      <w:pPr>
        <w:spacing w:line="240" w:lineRule="auto"/>
      </w:pPr>
      <w:r>
        <w:separator/>
      </w:r>
    </w:p>
  </w:endnote>
  <w:endnote w:type="continuationSeparator" w:id="0">
    <w:p w14:paraId="12C6F30E" w14:textId="77777777" w:rsidR="00B1642B" w:rsidRDefault="00B1642B" w:rsidP="00B72663">
      <w:pPr>
        <w:spacing w:line="240" w:lineRule="auto"/>
      </w:pPr>
      <w:r>
        <w:continuationSeparator/>
      </w:r>
    </w:p>
  </w:endnote>
  <w:endnote w:type="continuationNotice" w:id="1">
    <w:p w14:paraId="0DD97353" w14:textId="77777777" w:rsidR="00B1642B" w:rsidRDefault="00B1642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AE6D6"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2F2298" w14:textId="77777777" w:rsidR="00B1642B" w:rsidRDefault="00B1642B" w:rsidP="00B72663">
      <w:pPr>
        <w:spacing w:line="240" w:lineRule="auto"/>
      </w:pPr>
      <w:r>
        <w:separator/>
      </w:r>
    </w:p>
  </w:footnote>
  <w:footnote w:type="continuationSeparator" w:id="0">
    <w:p w14:paraId="65764002" w14:textId="77777777" w:rsidR="00B1642B" w:rsidRDefault="00B1642B" w:rsidP="00B72663">
      <w:pPr>
        <w:spacing w:line="240" w:lineRule="auto"/>
      </w:pPr>
      <w:r>
        <w:continuationSeparator/>
      </w:r>
    </w:p>
  </w:footnote>
  <w:footnote w:type="continuationNotice" w:id="1">
    <w:p w14:paraId="1D688F07" w14:textId="77777777" w:rsidR="00B1642B" w:rsidRDefault="00B1642B">
      <w:pPr>
        <w:spacing w:line="240" w:lineRule="auto"/>
      </w:pPr>
    </w:p>
  </w:footnote>
  <w:footnote w:id="2">
    <w:p w14:paraId="7B7375EF" w14:textId="77777777" w:rsidR="00564754" w:rsidRDefault="00564754" w:rsidP="00564754">
      <w:pPr>
        <w:pStyle w:val="FootnoteText"/>
      </w:pPr>
      <w:r>
        <w:rPr>
          <w:rStyle w:val="FootnoteReference"/>
        </w:rPr>
        <w:footnoteRef/>
      </w:r>
      <w:r>
        <w:t xml:space="preserve"> Which can be found via this link: </w:t>
      </w:r>
      <w:hyperlink r:id="rId1" w:history="1">
        <w:r>
          <w:rPr>
            <w:rStyle w:val="Hyperlink"/>
          </w:rPr>
          <w:t>Decision on licence modifications to facilitate the introduction of an Electricity System Restoration Standard | Ofgem</w:t>
        </w:r>
      </w:hyperlink>
    </w:p>
  </w:footnote>
  <w:footnote w:id="3">
    <w:p w14:paraId="66AFAF4C" w14:textId="77777777" w:rsidR="00625B87" w:rsidRDefault="00625B87" w:rsidP="00625B87">
      <w:pPr>
        <w:pStyle w:val="FootnoteText"/>
      </w:pPr>
      <w:ins w:id="44" w:author="John-Okwesa(ESO), Banke" w:date="2022-10-27T11:47:00Z">
        <w:r>
          <w:rPr>
            <w:rStyle w:val="FootnoteReference"/>
          </w:rPr>
          <w:footnoteRef/>
        </w:r>
        <w:r>
          <w:t xml:space="preserve"> </w:t>
        </w:r>
        <w:r>
          <w:fldChar w:fldCharType="begin"/>
        </w:r>
        <w:r>
          <w:instrText xml:space="preserve"> HYPERLINK "https://www.nationalgrideso.com/future-energy/projects/distributed-restart" </w:instrText>
        </w:r>
        <w:r>
          <w:fldChar w:fldCharType="separate"/>
        </w:r>
        <w:r>
          <w:rPr>
            <w:rStyle w:val="Hyperlink"/>
          </w:rPr>
          <w:t xml:space="preserve">What is the Distributed </w:t>
        </w:r>
        <w:proofErr w:type="spellStart"/>
        <w:r>
          <w:rPr>
            <w:rStyle w:val="Hyperlink"/>
          </w:rPr>
          <w:t>ReStart</w:t>
        </w:r>
        <w:proofErr w:type="spellEnd"/>
        <w:r>
          <w:rPr>
            <w:rStyle w:val="Hyperlink"/>
          </w:rPr>
          <w:t xml:space="preserve"> project? | National Grid ESO</w:t>
        </w:r>
        <w:r>
          <w:fldChar w:fldCharType="end"/>
        </w:r>
      </w:ins>
    </w:p>
  </w:footnote>
  <w:footnote w:id="4">
    <w:p w14:paraId="4DDCAFC5" w14:textId="2D813AEB" w:rsidR="002802E4" w:rsidRDefault="002802E4">
      <w:pPr>
        <w:pStyle w:val="FootnoteText"/>
      </w:pPr>
      <w:ins w:id="145" w:author="John-Okwesa(ESO), Banke" w:date="2022-10-27T11:47:00Z">
        <w:r>
          <w:rPr>
            <w:rStyle w:val="FootnoteReference"/>
          </w:rPr>
          <w:footnoteRef/>
        </w:r>
        <w:r>
          <w:t xml:space="preserve"> As defined in the Grid Code.</w:t>
        </w:r>
      </w:ins>
    </w:p>
  </w:footnote>
  <w:footnote w:id="5">
    <w:p w14:paraId="2F30D8EE" w14:textId="060E9136" w:rsidR="00AD16E2" w:rsidRDefault="00AD16E2">
      <w:pPr>
        <w:pStyle w:val="FootnoteText"/>
      </w:pPr>
      <w:ins w:id="147" w:author="Graham, Garth" w:date="2022-10-20T10:18:00Z">
        <w:r>
          <w:rPr>
            <w:rStyle w:val="FootnoteReference"/>
          </w:rPr>
          <w:footnoteRef/>
        </w:r>
        <w:r>
          <w:t xml:space="preserve"> The Workgroup was advised by some network colleagues that at certain times </w:t>
        </w:r>
      </w:ins>
      <w:ins w:id="148" w:author="Graham, Garth" w:date="2022-10-20T10:19:00Z">
        <w:r>
          <w:t>o</w:t>
        </w:r>
      </w:ins>
      <w:ins w:id="149" w:author="Graham, Garth" w:date="2022-10-20T10:18:00Z">
        <w:r>
          <w:t>f the year</w:t>
        </w:r>
      </w:ins>
      <w:ins w:id="150" w:author="Graham, Garth" w:date="2022-10-20T10:19:00Z">
        <w:r>
          <w:t xml:space="preserve"> </w:t>
        </w:r>
        <w:r w:rsidR="00A96C9D">
          <w:t xml:space="preserve">some DNO areas have very low </w:t>
        </w:r>
      </w:ins>
      <w:ins w:id="151" w:author="Graham, Garth" w:date="2022-10-20T10:48:00Z">
        <w:r w:rsidR="003E5FF0">
          <w:t xml:space="preserve">transmission system demand </w:t>
        </w:r>
      </w:ins>
      <w:ins w:id="152" w:author="Graham, Garth" w:date="2022-10-20T10:19:00Z">
        <w:r w:rsidR="00A96C9D">
          <w:t>or even</w:t>
        </w:r>
      </w:ins>
      <w:ins w:id="153" w:author="Graham, Garth" w:date="2022-10-20T10:48:00Z">
        <w:r w:rsidR="00021C43">
          <w:t xml:space="preserve"> export (to the transmission system) which could mean,</w:t>
        </w:r>
      </w:ins>
      <w:ins w:id="154" w:author="Graham, Garth" w:date="2022-10-20T10:49:00Z">
        <w:r w:rsidR="00021C43">
          <w:t xml:space="preserve"> in that scenario, that 60% or 100% </w:t>
        </w:r>
        <w:r w:rsidR="0084623C">
          <w:t>could be based on a low / zero</w:t>
        </w:r>
      </w:ins>
      <w:ins w:id="155" w:author="Graham, Garth" w:date="2022-10-20T10:19:00Z">
        <w:r w:rsidR="00A96C9D">
          <w:t xml:space="preserve"> </w:t>
        </w:r>
      </w:ins>
      <w:ins w:id="156" w:author="Graham, Garth" w:date="2022-10-20T10:49:00Z">
        <w:r w:rsidR="0084623C">
          <w:t>/negative numbe</w:t>
        </w:r>
      </w:ins>
      <w:ins w:id="157" w:author="Graham, Garth" w:date="2022-10-20T10:50:00Z">
        <w:r w:rsidR="0084623C">
          <w:t>r.</w:t>
        </w:r>
      </w:ins>
    </w:p>
  </w:footnote>
  <w:footnote w:id="6">
    <w:p w14:paraId="3AB87152" w14:textId="1FB435D8" w:rsidR="0084623C" w:rsidRDefault="0084623C">
      <w:pPr>
        <w:pStyle w:val="FootnoteText"/>
      </w:pPr>
      <w:ins w:id="161" w:author="Graham, Garth" w:date="2022-10-20T10:50:00Z">
        <w:r>
          <w:rPr>
            <w:rStyle w:val="FootnoteReference"/>
          </w:rPr>
          <w:footnoteRef/>
        </w:r>
        <w:r>
          <w:t xml:space="preserve"> </w:t>
        </w:r>
        <w:r w:rsidR="00256267">
          <w:t>The Workgroup noted that if, for example, the partial or total shutdown occurred on</w:t>
        </w:r>
      </w:ins>
      <w:ins w:id="162" w:author="Graham, Garth" w:date="2022-10-20T10:51:00Z">
        <w:r w:rsidR="00401B79">
          <w:t xml:space="preserve">, say, a </w:t>
        </w:r>
        <w:r w:rsidR="008048DF">
          <w:t xml:space="preserve">Friday then the </w:t>
        </w:r>
      </w:ins>
      <w:ins w:id="163" w:author="Graham, Garth" w:date="2022-10-20T10:52:00Z">
        <w:r w:rsidR="00583896">
          <w:t xml:space="preserve">quantum of the demand </w:t>
        </w:r>
      </w:ins>
      <w:ins w:id="164" w:author="Graham, Garth" w:date="2022-10-20T10:53:00Z">
        <w:r w:rsidR="00583896">
          <w:t xml:space="preserve">(upon which the 60% target in 24 hours is then based) </w:t>
        </w:r>
      </w:ins>
      <w:ins w:id="165" w:author="Graham, Garth" w:date="2022-10-20T10:52:00Z">
        <w:r w:rsidR="00583896">
          <w:t xml:space="preserve">would </w:t>
        </w:r>
      </w:ins>
      <w:ins w:id="166" w:author="Graham, Garth" w:date="2022-10-20T10:53:00Z">
        <w:r w:rsidR="00583896">
          <w:t xml:space="preserve">be </w:t>
        </w:r>
      </w:ins>
      <w:ins w:id="167" w:author="Graham, Garth" w:date="2022-10-20T10:52:00Z">
        <w:r w:rsidR="00583896">
          <w:t>lower f</w:t>
        </w:r>
      </w:ins>
      <w:ins w:id="168" w:author="Graham, Garth" w:date="2022-10-20T10:51:00Z">
        <w:r w:rsidR="00401B79">
          <w:t>or a weekend / Bank Holiday, tha</w:t>
        </w:r>
      </w:ins>
      <w:ins w:id="169" w:author="Graham, Garth" w:date="2022-10-20T10:52:00Z">
        <w:r w:rsidR="00583896">
          <w:t xml:space="preserve">n if it had occurred, say, on a Monday and vice versa. </w:t>
        </w:r>
      </w:ins>
      <w:ins w:id="170" w:author="Graham, Garth" w:date="2022-10-20T10:51:00Z">
        <w:r w:rsidR="00401B79">
          <w:t xml:space="preserve"> </w:t>
        </w:r>
      </w:ins>
    </w:p>
  </w:footnote>
  <w:footnote w:id="7">
    <w:p w14:paraId="4A6AAF2A" w14:textId="39DFEE66" w:rsidR="00A91715" w:rsidRDefault="00A91715">
      <w:pPr>
        <w:pStyle w:val="FootnoteText"/>
      </w:pPr>
      <w:ins w:id="171" w:author="Graham, Garth" w:date="2022-10-20T10:53:00Z">
        <w:r>
          <w:rPr>
            <w:rStyle w:val="FootnoteReference"/>
          </w:rPr>
          <w:footnoteRef/>
        </w:r>
        <w:r>
          <w:t xml:space="preserve"> The Workgroup was unclear initially if the ‘</w:t>
        </w:r>
      </w:ins>
      <w:ins w:id="172" w:author="Graham, Garth" w:date="2022-10-20T10:54:00Z">
        <w:r>
          <w:t xml:space="preserve">Demand’ was based just on NETS demand only or NETS demand plus the demand on the GB distribution systems combined. </w:t>
        </w:r>
      </w:ins>
    </w:p>
  </w:footnote>
  <w:footnote w:id="8">
    <w:p w14:paraId="4E8539C6" w14:textId="5CC75D64" w:rsidR="00061E48" w:rsidRDefault="00061E48">
      <w:pPr>
        <w:pStyle w:val="FootnoteText"/>
      </w:pPr>
      <w:ins w:id="184" w:author="Graham, Garth" w:date="2022-10-25T16:44:00Z">
        <w:r>
          <w:rPr>
            <w:rStyle w:val="FootnoteReference"/>
          </w:rPr>
          <w:footnoteRef/>
        </w:r>
        <w:r>
          <w:t xml:space="preserve"> </w:t>
        </w:r>
        <w:r>
          <w:fldChar w:fldCharType="begin"/>
        </w:r>
        <w:r>
          <w:instrText xml:space="preserve"> HYPERLINK "https://www.nationalgrideso.com/future-energy/projects/distributed-restart" </w:instrText>
        </w:r>
        <w:r>
          <w:fldChar w:fldCharType="separate"/>
        </w:r>
        <w:r>
          <w:rPr>
            <w:rStyle w:val="Hyperlink"/>
          </w:rPr>
          <w:t xml:space="preserve">What is the Distributed </w:t>
        </w:r>
        <w:proofErr w:type="spellStart"/>
        <w:r>
          <w:rPr>
            <w:rStyle w:val="Hyperlink"/>
          </w:rPr>
          <w:t>ReStart</w:t>
        </w:r>
        <w:proofErr w:type="spellEnd"/>
        <w:r>
          <w:rPr>
            <w:rStyle w:val="Hyperlink"/>
          </w:rPr>
          <w:t xml:space="preserve"> project? | National Grid ESO</w:t>
        </w:r>
        <w:r>
          <w:fldChar w:fldCharType="end"/>
        </w:r>
      </w:ins>
    </w:p>
  </w:footnote>
  <w:footnote w:id="9">
    <w:p w14:paraId="568A7F5A" w14:textId="7EAB99DB" w:rsidR="00D42891" w:rsidRDefault="00D42891">
      <w:pPr>
        <w:pStyle w:val="FootnoteText"/>
      </w:pPr>
      <w:ins w:id="780" w:author="John-Okwesa(ESO), Banke" w:date="2022-10-27T11:47:00Z">
        <w:r>
          <w:rPr>
            <w:rStyle w:val="FootnoteReference"/>
          </w:rPr>
          <w:footnoteRef/>
        </w:r>
        <w:r>
          <w:t xml:space="preserve"> </w:t>
        </w:r>
        <w:r>
          <w:rPr>
            <w:rFonts w:cs="Arial"/>
          </w:rPr>
          <w:t>(</w:t>
        </w:r>
        <w:proofErr w:type="spellStart"/>
        <w:r>
          <w:rPr>
            <w:rFonts w:cs="Arial"/>
          </w:rPr>
          <w:t>i</w:t>
        </w:r>
        <w:proofErr w:type="spellEnd"/>
        <w:r>
          <w:rPr>
            <w:rFonts w:cs="Arial"/>
          </w:rPr>
          <w:t>) Future Networks, (ii) Assurance Activities, (iii) Communications Infrastructure and (iv) Markets and Funding Mechanism</w:t>
        </w:r>
      </w:ins>
    </w:p>
  </w:footnote>
  <w:footnote w:id="10">
    <w:p w14:paraId="21CC0BAA" w14:textId="77777777" w:rsidR="00410D73" w:rsidRDefault="00410D73" w:rsidP="00410D73">
      <w:pPr>
        <w:pStyle w:val="FootnoteText"/>
      </w:pPr>
      <w:r>
        <w:rPr>
          <w:rStyle w:val="FootnoteReference"/>
        </w:rPr>
        <w:footnoteRef/>
      </w:r>
      <w:r>
        <w:t xml:space="preserve"> If your modification </w:t>
      </w:r>
      <w:r w:rsidRPr="005603D9">
        <w:t xml:space="preserve">amends </w:t>
      </w:r>
      <w:r>
        <w:t xml:space="preserve">any of the </w:t>
      </w:r>
      <w:r w:rsidRPr="005603D9">
        <w:t xml:space="preserve">clauses </w:t>
      </w:r>
      <w:r>
        <w:t>mapped out</w:t>
      </w:r>
      <w:r w:rsidRPr="005603D9">
        <w:t xml:space="preserve"> in </w:t>
      </w:r>
      <w:r>
        <w:t>A</w:t>
      </w:r>
      <w:r w:rsidRPr="00B149E1">
        <w:t xml:space="preserve">nnex </w:t>
      </w:r>
      <w:proofErr w:type="gramStart"/>
      <w:r w:rsidRPr="00B149E1">
        <w:t>GR.B</w:t>
      </w:r>
      <w:proofErr w:type="gramEnd"/>
      <w:r w:rsidRPr="00B149E1">
        <w:t xml:space="preserve"> </w:t>
      </w:r>
      <w:r>
        <w:t>of</w:t>
      </w:r>
      <w:r w:rsidRPr="00B149E1">
        <w:t xml:space="preserve"> the Governance Rules section</w:t>
      </w:r>
      <w:r>
        <w:t xml:space="preserve"> of the Grid Code, it will </w:t>
      </w:r>
      <w:r w:rsidRPr="005603D9">
        <w:t>change the Terms &amp; Conditions relating to Balancing Service Providers</w:t>
      </w:r>
      <w:r>
        <w:t xml:space="preserve">. The modification will need to follow the process </w:t>
      </w:r>
      <w:r w:rsidRPr="005603D9">
        <w:t xml:space="preserve">set out in Article 18 of the Electricity Balancing </w:t>
      </w:r>
      <w:r>
        <w:t>Regulation</w:t>
      </w:r>
      <w:r w:rsidRPr="005603D9">
        <w:t xml:space="preserve"> (EB</w:t>
      </w:r>
      <w:r>
        <w:t>R</w:t>
      </w:r>
      <w:r w:rsidRPr="005603D9">
        <w:t xml:space="preserve"> – EU Regulation 2017/2195)</w:t>
      </w:r>
      <w:r>
        <w:t>. All Grid Code modifications must be consulted on for 1 month in the Code Administrator Consultation phase, unless they are Urgent modifications which have no impact on EBR Article 18 T&amp;Cs.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F616E" w14:textId="2B912469" w:rsidR="000E6646" w:rsidRDefault="009446C6" w:rsidP="000E6646">
    <w:pPr>
      <w:pStyle w:val="Header"/>
      <w:ind w:left="720" w:firstLine="720"/>
      <w:jc w:val="right"/>
    </w:pPr>
    <w:bookmarkStart w:id="826" w:name="_Hlk31876634"/>
    <w:bookmarkStart w:id="827" w:name="_Hlk31876635"/>
    <w:r w:rsidRPr="00184853">
      <w:rPr>
        <w:noProof/>
      </w:rPr>
      <w:drawing>
        <wp:anchor distT="0" distB="0" distL="114300" distR="114300" simplePos="0" relativeHeight="251658240" behindDoc="0" locked="1" layoutInCell="1" allowOverlap="1" wp14:anchorId="73E6DA06" wp14:editId="7A47111C">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bookmarkEnd w:id="826"/>
    <w:bookmarkEnd w:id="827"/>
    <w:r w:rsidR="004B767D">
      <w:t xml:space="preserve">Workgroup </w:t>
    </w:r>
    <w:r w:rsidR="00CC5D94">
      <w:t>Consultation</w:t>
    </w:r>
    <w:r w:rsidR="000E6646">
      <w:t xml:space="preserve"> </w:t>
    </w:r>
    <w:r w:rsidR="000E6646" w:rsidRPr="00CF3E2C">
      <w:t>GC</w:t>
    </w:r>
    <w:r w:rsidR="00CF3E2C" w:rsidRPr="00CF3E2C">
      <w:t>0</w:t>
    </w:r>
    <w:r w:rsidR="00CF3E2C">
      <w:t>156</w:t>
    </w:r>
    <w:r w:rsidR="000E6646">
      <w:t xml:space="preserve"> </w:t>
    </w:r>
  </w:p>
  <w:p w14:paraId="089988EA" w14:textId="77777777" w:rsidR="000E6646" w:rsidRDefault="000E6646" w:rsidP="000E6646">
    <w:pPr>
      <w:pStyle w:val="Header"/>
      <w:ind w:left="720" w:firstLine="720"/>
      <w:jc w:val="right"/>
    </w:pPr>
    <w:r>
      <w:t xml:space="preserve">Published on </w:t>
    </w:r>
    <w:r w:rsidRPr="00B27233">
      <w:rPr>
        <w:highlight w:val="yellow"/>
      </w:rPr>
      <w:t>XX</w:t>
    </w:r>
    <w:r>
      <w:rPr>
        <w:highlight w:val="yellow"/>
      </w:rPr>
      <w:t xml:space="preserve"> Month </w:t>
    </w:r>
    <w:r w:rsidRPr="00B27233">
      <w:rPr>
        <w:highlight w:val="yellow"/>
      </w:rPr>
      <w:t>XXXX</w:t>
    </w:r>
  </w:p>
  <w:p w14:paraId="05262538"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94418A0"/>
    <w:multiLevelType w:val="hybridMultilevel"/>
    <w:tmpl w:val="50CE719A"/>
    <w:lvl w:ilvl="0" w:tplc="04090001">
      <w:start w:val="1"/>
      <w:numFmt w:val="bullet"/>
      <w:lvlText w:val=""/>
      <w:lvlJc w:val="left"/>
      <w:pPr>
        <w:ind w:left="720" w:hanging="360"/>
      </w:pPr>
      <w:rPr>
        <w:rFonts w:ascii="Symbol" w:hAnsi="Symbol" w:hint="default"/>
      </w:rPr>
    </w:lvl>
    <w:lvl w:ilvl="1" w:tplc="0C80D604">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944392"/>
    <w:multiLevelType w:val="hybridMultilevel"/>
    <w:tmpl w:val="EC868E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072ADA"/>
    <w:multiLevelType w:val="hybridMultilevel"/>
    <w:tmpl w:val="66AEB5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7" w15:restartNumberingAfterBreak="0">
    <w:nsid w:val="21B83AE4"/>
    <w:multiLevelType w:val="hybridMultilevel"/>
    <w:tmpl w:val="12709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2251E2"/>
    <w:multiLevelType w:val="multilevel"/>
    <w:tmpl w:val="2B8C1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0"/>
        </w:tabs>
        <w:ind w:left="0" w:hanging="360"/>
      </w:pPr>
      <w:rPr>
        <w:rFonts w:ascii="Symbol" w:hAnsi="Symbol" w:hint="default"/>
        <w:sz w:val="20"/>
      </w:rPr>
    </w:lvl>
    <w:lvl w:ilvl="2" w:tentative="1">
      <w:start w:val="1"/>
      <w:numFmt w:val="bullet"/>
      <w:lvlText w:val=""/>
      <w:lvlJc w:val="left"/>
      <w:pPr>
        <w:tabs>
          <w:tab w:val="num" w:pos="720"/>
        </w:tabs>
        <w:ind w:left="720" w:hanging="360"/>
      </w:pPr>
      <w:rPr>
        <w:rFonts w:ascii="Symbol" w:hAnsi="Symbol" w:hint="default"/>
        <w:sz w:val="20"/>
      </w:rPr>
    </w:lvl>
    <w:lvl w:ilvl="3" w:tentative="1">
      <w:start w:val="1"/>
      <w:numFmt w:val="bullet"/>
      <w:lvlText w:val=""/>
      <w:lvlJc w:val="left"/>
      <w:pPr>
        <w:tabs>
          <w:tab w:val="num" w:pos="1440"/>
        </w:tabs>
        <w:ind w:left="1440" w:hanging="360"/>
      </w:pPr>
      <w:rPr>
        <w:rFonts w:ascii="Symbol" w:hAnsi="Symbol" w:hint="default"/>
        <w:sz w:val="20"/>
      </w:rPr>
    </w:lvl>
    <w:lvl w:ilvl="4" w:tentative="1">
      <w:start w:val="1"/>
      <w:numFmt w:val="bullet"/>
      <w:lvlText w:val=""/>
      <w:lvlJc w:val="left"/>
      <w:pPr>
        <w:tabs>
          <w:tab w:val="num" w:pos="2160"/>
        </w:tabs>
        <w:ind w:left="2160" w:hanging="360"/>
      </w:pPr>
      <w:rPr>
        <w:rFonts w:ascii="Symbol" w:hAnsi="Symbol" w:hint="default"/>
        <w:sz w:val="20"/>
      </w:rPr>
    </w:lvl>
    <w:lvl w:ilvl="5" w:tentative="1">
      <w:start w:val="1"/>
      <w:numFmt w:val="bullet"/>
      <w:lvlText w:val=""/>
      <w:lvlJc w:val="left"/>
      <w:pPr>
        <w:tabs>
          <w:tab w:val="num" w:pos="2880"/>
        </w:tabs>
        <w:ind w:left="2880" w:hanging="360"/>
      </w:pPr>
      <w:rPr>
        <w:rFonts w:ascii="Symbol" w:hAnsi="Symbol" w:hint="default"/>
        <w:sz w:val="20"/>
      </w:rPr>
    </w:lvl>
    <w:lvl w:ilvl="6" w:tentative="1">
      <w:start w:val="1"/>
      <w:numFmt w:val="bullet"/>
      <w:lvlText w:val=""/>
      <w:lvlJc w:val="left"/>
      <w:pPr>
        <w:tabs>
          <w:tab w:val="num" w:pos="3600"/>
        </w:tabs>
        <w:ind w:left="3600" w:hanging="360"/>
      </w:pPr>
      <w:rPr>
        <w:rFonts w:ascii="Symbol" w:hAnsi="Symbol" w:hint="default"/>
        <w:sz w:val="20"/>
      </w:rPr>
    </w:lvl>
    <w:lvl w:ilvl="7" w:tentative="1">
      <w:start w:val="1"/>
      <w:numFmt w:val="bullet"/>
      <w:lvlText w:val=""/>
      <w:lvlJc w:val="left"/>
      <w:pPr>
        <w:tabs>
          <w:tab w:val="num" w:pos="4320"/>
        </w:tabs>
        <w:ind w:left="4320" w:hanging="360"/>
      </w:pPr>
      <w:rPr>
        <w:rFonts w:ascii="Symbol" w:hAnsi="Symbol" w:hint="default"/>
        <w:sz w:val="20"/>
      </w:rPr>
    </w:lvl>
    <w:lvl w:ilvl="8" w:tentative="1">
      <w:start w:val="1"/>
      <w:numFmt w:val="bullet"/>
      <w:lvlText w:val=""/>
      <w:lvlJc w:val="left"/>
      <w:pPr>
        <w:tabs>
          <w:tab w:val="num" w:pos="5040"/>
        </w:tabs>
        <w:ind w:left="5040" w:hanging="360"/>
      </w:pPr>
      <w:rPr>
        <w:rFonts w:ascii="Symbol" w:hAnsi="Symbol" w:hint="default"/>
        <w:sz w:val="20"/>
      </w:rPr>
    </w:lvl>
  </w:abstractNum>
  <w:abstractNum w:abstractNumId="10" w15:restartNumberingAfterBreak="0">
    <w:nsid w:val="2CEF1837"/>
    <w:multiLevelType w:val="hybridMultilevel"/>
    <w:tmpl w:val="3CF2849E"/>
    <w:lvl w:ilvl="0" w:tplc="0BA4053E">
      <w:start w:val="1"/>
      <w:numFmt w:val="bullet"/>
      <w:lvlText w:val=""/>
      <w:lvlJc w:val="left"/>
      <w:pPr>
        <w:tabs>
          <w:tab w:val="num" w:pos="720"/>
        </w:tabs>
        <w:ind w:left="720" w:hanging="360"/>
      </w:pPr>
      <w:rPr>
        <w:rFonts w:ascii="Wingdings" w:hAnsi="Wingdings" w:hint="default"/>
      </w:rPr>
    </w:lvl>
    <w:lvl w:ilvl="1" w:tplc="6B26F6B0" w:tentative="1">
      <w:start w:val="1"/>
      <w:numFmt w:val="bullet"/>
      <w:lvlText w:val=""/>
      <w:lvlJc w:val="left"/>
      <w:pPr>
        <w:tabs>
          <w:tab w:val="num" w:pos="1440"/>
        </w:tabs>
        <w:ind w:left="1440" w:hanging="360"/>
      </w:pPr>
      <w:rPr>
        <w:rFonts w:ascii="Wingdings" w:hAnsi="Wingdings" w:hint="default"/>
      </w:rPr>
    </w:lvl>
    <w:lvl w:ilvl="2" w:tplc="80E8A824" w:tentative="1">
      <w:start w:val="1"/>
      <w:numFmt w:val="bullet"/>
      <w:lvlText w:val=""/>
      <w:lvlJc w:val="left"/>
      <w:pPr>
        <w:tabs>
          <w:tab w:val="num" w:pos="2160"/>
        </w:tabs>
        <w:ind w:left="2160" w:hanging="360"/>
      </w:pPr>
      <w:rPr>
        <w:rFonts w:ascii="Wingdings" w:hAnsi="Wingdings" w:hint="default"/>
      </w:rPr>
    </w:lvl>
    <w:lvl w:ilvl="3" w:tplc="D5FA72D8" w:tentative="1">
      <w:start w:val="1"/>
      <w:numFmt w:val="bullet"/>
      <w:lvlText w:val=""/>
      <w:lvlJc w:val="left"/>
      <w:pPr>
        <w:tabs>
          <w:tab w:val="num" w:pos="2880"/>
        </w:tabs>
        <w:ind w:left="2880" w:hanging="360"/>
      </w:pPr>
      <w:rPr>
        <w:rFonts w:ascii="Wingdings" w:hAnsi="Wingdings" w:hint="default"/>
      </w:rPr>
    </w:lvl>
    <w:lvl w:ilvl="4" w:tplc="28746DFC" w:tentative="1">
      <w:start w:val="1"/>
      <w:numFmt w:val="bullet"/>
      <w:lvlText w:val=""/>
      <w:lvlJc w:val="left"/>
      <w:pPr>
        <w:tabs>
          <w:tab w:val="num" w:pos="3600"/>
        </w:tabs>
        <w:ind w:left="3600" w:hanging="360"/>
      </w:pPr>
      <w:rPr>
        <w:rFonts w:ascii="Wingdings" w:hAnsi="Wingdings" w:hint="default"/>
      </w:rPr>
    </w:lvl>
    <w:lvl w:ilvl="5" w:tplc="E36E8C1E" w:tentative="1">
      <w:start w:val="1"/>
      <w:numFmt w:val="bullet"/>
      <w:lvlText w:val=""/>
      <w:lvlJc w:val="left"/>
      <w:pPr>
        <w:tabs>
          <w:tab w:val="num" w:pos="4320"/>
        </w:tabs>
        <w:ind w:left="4320" w:hanging="360"/>
      </w:pPr>
      <w:rPr>
        <w:rFonts w:ascii="Wingdings" w:hAnsi="Wingdings" w:hint="default"/>
      </w:rPr>
    </w:lvl>
    <w:lvl w:ilvl="6" w:tplc="BE7C3674" w:tentative="1">
      <w:start w:val="1"/>
      <w:numFmt w:val="bullet"/>
      <w:lvlText w:val=""/>
      <w:lvlJc w:val="left"/>
      <w:pPr>
        <w:tabs>
          <w:tab w:val="num" w:pos="5040"/>
        </w:tabs>
        <w:ind w:left="5040" w:hanging="360"/>
      </w:pPr>
      <w:rPr>
        <w:rFonts w:ascii="Wingdings" w:hAnsi="Wingdings" w:hint="default"/>
      </w:rPr>
    </w:lvl>
    <w:lvl w:ilvl="7" w:tplc="89CCD07C" w:tentative="1">
      <w:start w:val="1"/>
      <w:numFmt w:val="bullet"/>
      <w:lvlText w:val=""/>
      <w:lvlJc w:val="left"/>
      <w:pPr>
        <w:tabs>
          <w:tab w:val="num" w:pos="5760"/>
        </w:tabs>
        <w:ind w:left="5760" w:hanging="360"/>
      </w:pPr>
      <w:rPr>
        <w:rFonts w:ascii="Wingdings" w:hAnsi="Wingdings" w:hint="default"/>
      </w:rPr>
    </w:lvl>
    <w:lvl w:ilvl="8" w:tplc="9AC894A6"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2"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38240B2"/>
    <w:multiLevelType w:val="hybridMultilevel"/>
    <w:tmpl w:val="3EC680D4"/>
    <w:lvl w:ilvl="0" w:tplc="C99E680E">
      <w:start w:val="1"/>
      <w:numFmt w:val="bullet"/>
      <w:lvlText w:val=""/>
      <w:lvlJc w:val="left"/>
      <w:pPr>
        <w:tabs>
          <w:tab w:val="num" w:pos="720"/>
        </w:tabs>
        <w:ind w:left="720" w:hanging="360"/>
      </w:pPr>
      <w:rPr>
        <w:rFonts w:ascii="Wingdings" w:hAnsi="Wingdings" w:hint="default"/>
      </w:rPr>
    </w:lvl>
    <w:lvl w:ilvl="1" w:tplc="72AA6E96" w:tentative="1">
      <w:start w:val="1"/>
      <w:numFmt w:val="bullet"/>
      <w:lvlText w:val=""/>
      <w:lvlJc w:val="left"/>
      <w:pPr>
        <w:tabs>
          <w:tab w:val="num" w:pos="1440"/>
        </w:tabs>
        <w:ind w:left="1440" w:hanging="360"/>
      </w:pPr>
      <w:rPr>
        <w:rFonts w:ascii="Wingdings" w:hAnsi="Wingdings" w:hint="default"/>
      </w:rPr>
    </w:lvl>
    <w:lvl w:ilvl="2" w:tplc="F56E033E" w:tentative="1">
      <w:start w:val="1"/>
      <w:numFmt w:val="bullet"/>
      <w:lvlText w:val=""/>
      <w:lvlJc w:val="left"/>
      <w:pPr>
        <w:tabs>
          <w:tab w:val="num" w:pos="2160"/>
        </w:tabs>
        <w:ind w:left="2160" w:hanging="360"/>
      </w:pPr>
      <w:rPr>
        <w:rFonts w:ascii="Wingdings" w:hAnsi="Wingdings" w:hint="default"/>
      </w:rPr>
    </w:lvl>
    <w:lvl w:ilvl="3" w:tplc="C114ABC4" w:tentative="1">
      <w:start w:val="1"/>
      <w:numFmt w:val="bullet"/>
      <w:lvlText w:val=""/>
      <w:lvlJc w:val="left"/>
      <w:pPr>
        <w:tabs>
          <w:tab w:val="num" w:pos="2880"/>
        </w:tabs>
        <w:ind w:left="2880" w:hanging="360"/>
      </w:pPr>
      <w:rPr>
        <w:rFonts w:ascii="Wingdings" w:hAnsi="Wingdings" w:hint="default"/>
      </w:rPr>
    </w:lvl>
    <w:lvl w:ilvl="4" w:tplc="FEC204FA" w:tentative="1">
      <w:start w:val="1"/>
      <w:numFmt w:val="bullet"/>
      <w:lvlText w:val=""/>
      <w:lvlJc w:val="left"/>
      <w:pPr>
        <w:tabs>
          <w:tab w:val="num" w:pos="3600"/>
        </w:tabs>
        <w:ind w:left="3600" w:hanging="360"/>
      </w:pPr>
      <w:rPr>
        <w:rFonts w:ascii="Wingdings" w:hAnsi="Wingdings" w:hint="default"/>
      </w:rPr>
    </w:lvl>
    <w:lvl w:ilvl="5" w:tplc="3AEE3164" w:tentative="1">
      <w:start w:val="1"/>
      <w:numFmt w:val="bullet"/>
      <w:lvlText w:val=""/>
      <w:lvlJc w:val="left"/>
      <w:pPr>
        <w:tabs>
          <w:tab w:val="num" w:pos="4320"/>
        </w:tabs>
        <w:ind w:left="4320" w:hanging="360"/>
      </w:pPr>
      <w:rPr>
        <w:rFonts w:ascii="Wingdings" w:hAnsi="Wingdings" w:hint="default"/>
      </w:rPr>
    </w:lvl>
    <w:lvl w:ilvl="6" w:tplc="54AA6A04" w:tentative="1">
      <w:start w:val="1"/>
      <w:numFmt w:val="bullet"/>
      <w:lvlText w:val=""/>
      <w:lvlJc w:val="left"/>
      <w:pPr>
        <w:tabs>
          <w:tab w:val="num" w:pos="5040"/>
        </w:tabs>
        <w:ind w:left="5040" w:hanging="360"/>
      </w:pPr>
      <w:rPr>
        <w:rFonts w:ascii="Wingdings" w:hAnsi="Wingdings" w:hint="default"/>
      </w:rPr>
    </w:lvl>
    <w:lvl w:ilvl="7" w:tplc="976A28AE" w:tentative="1">
      <w:start w:val="1"/>
      <w:numFmt w:val="bullet"/>
      <w:lvlText w:val=""/>
      <w:lvlJc w:val="left"/>
      <w:pPr>
        <w:tabs>
          <w:tab w:val="num" w:pos="5760"/>
        </w:tabs>
        <w:ind w:left="5760" w:hanging="360"/>
      </w:pPr>
      <w:rPr>
        <w:rFonts w:ascii="Wingdings" w:hAnsi="Wingdings" w:hint="default"/>
      </w:rPr>
    </w:lvl>
    <w:lvl w:ilvl="8" w:tplc="F35C9F90"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56A6C35"/>
    <w:multiLevelType w:val="hybridMultilevel"/>
    <w:tmpl w:val="04600F14"/>
    <w:lvl w:ilvl="0" w:tplc="C67AC416">
      <w:start w:val="1"/>
      <w:numFmt w:val="bullet"/>
      <w:lvlText w:val=""/>
      <w:lvlJc w:val="left"/>
      <w:pPr>
        <w:tabs>
          <w:tab w:val="num" w:pos="720"/>
        </w:tabs>
        <w:ind w:left="720" w:hanging="360"/>
      </w:pPr>
      <w:rPr>
        <w:rFonts w:ascii="Wingdings" w:hAnsi="Wingdings" w:hint="default"/>
      </w:rPr>
    </w:lvl>
    <w:lvl w:ilvl="1" w:tplc="F8CE8B9E">
      <w:start w:val="1"/>
      <w:numFmt w:val="bullet"/>
      <w:lvlText w:val=""/>
      <w:lvlJc w:val="left"/>
      <w:pPr>
        <w:tabs>
          <w:tab w:val="num" w:pos="1440"/>
        </w:tabs>
        <w:ind w:left="1440" w:hanging="360"/>
      </w:pPr>
      <w:rPr>
        <w:rFonts w:ascii="Wingdings" w:hAnsi="Wingdings" w:hint="default"/>
      </w:rPr>
    </w:lvl>
    <w:lvl w:ilvl="2" w:tplc="98E2A68E" w:tentative="1">
      <w:start w:val="1"/>
      <w:numFmt w:val="bullet"/>
      <w:lvlText w:val=""/>
      <w:lvlJc w:val="left"/>
      <w:pPr>
        <w:tabs>
          <w:tab w:val="num" w:pos="2160"/>
        </w:tabs>
        <w:ind w:left="2160" w:hanging="360"/>
      </w:pPr>
      <w:rPr>
        <w:rFonts w:ascii="Wingdings" w:hAnsi="Wingdings" w:hint="default"/>
      </w:rPr>
    </w:lvl>
    <w:lvl w:ilvl="3" w:tplc="12CC78C0" w:tentative="1">
      <w:start w:val="1"/>
      <w:numFmt w:val="bullet"/>
      <w:lvlText w:val=""/>
      <w:lvlJc w:val="left"/>
      <w:pPr>
        <w:tabs>
          <w:tab w:val="num" w:pos="2880"/>
        </w:tabs>
        <w:ind w:left="2880" w:hanging="360"/>
      </w:pPr>
      <w:rPr>
        <w:rFonts w:ascii="Wingdings" w:hAnsi="Wingdings" w:hint="default"/>
      </w:rPr>
    </w:lvl>
    <w:lvl w:ilvl="4" w:tplc="B92C417C" w:tentative="1">
      <w:start w:val="1"/>
      <w:numFmt w:val="bullet"/>
      <w:lvlText w:val=""/>
      <w:lvlJc w:val="left"/>
      <w:pPr>
        <w:tabs>
          <w:tab w:val="num" w:pos="3600"/>
        </w:tabs>
        <w:ind w:left="3600" w:hanging="360"/>
      </w:pPr>
      <w:rPr>
        <w:rFonts w:ascii="Wingdings" w:hAnsi="Wingdings" w:hint="default"/>
      </w:rPr>
    </w:lvl>
    <w:lvl w:ilvl="5" w:tplc="98708D3C" w:tentative="1">
      <w:start w:val="1"/>
      <w:numFmt w:val="bullet"/>
      <w:lvlText w:val=""/>
      <w:lvlJc w:val="left"/>
      <w:pPr>
        <w:tabs>
          <w:tab w:val="num" w:pos="4320"/>
        </w:tabs>
        <w:ind w:left="4320" w:hanging="360"/>
      </w:pPr>
      <w:rPr>
        <w:rFonts w:ascii="Wingdings" w:hAnsi="Wingdings" w:hint="default"/>
      </w:rPr>
    </w:lvl>
    <w:lvl w:ilvl="6" w:tplc="E31EADAA" w:tentative="1">
      <w:start w:val="1"/>
      <w:numFmt w:val="bullet"/>
      <w:lvlText w:val=""/>
      <w:lvlJc w:val="left"/>
      <w:pPr>
        <w:tabs>
          <w:tab w:val="num" w:pos="5040"/>
        </w:tabs>
        <w:ind w:left="5040" w:hanging="360"/>
      </w:pPr>
      <w:rPr>
        <w:rFonts w:ascii="Wingdings" w:hAnsi="Wingdings" w:hint="default"/>
      </w:rPr>
    </w:lvl>
    <w:lvl w:ilvl="7" w:tplc="D0920968" w:tentative="1">
      <w:start w:val="1"/>
      <w:numFmt w:val="bullet"/>
      <w:lvlText w:val=""/>
      <w:lvlJc w:val="left"/>
      <w:pPr>
        <w:tabs>
          <w:tab w:val="num" w:pos="5760"/>
        </w:tabs>
        <w:ind w:left="5760" w:hanging="360"/>
      </w:pPr>
      <w:rPr>
        <w:rFonts w:ascii="Wingdings" w:hAnsi="Wingdings" w:hint="default"/>
      </w:rPr>
    </w:lvl>
    <w:lvl w:ilvl="8" w:tplc="5CEE6FB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A812C7A"/>
    <w:multiLevelType w:val="hybridMultilevel"/>
    <w:tmpl w:val="255462D6"/>
    <w:lvl w:ilvl="0" w:tplc="06C0516E">
      <w:start w:val="1"/>
      <w:numFmt w:val="bullet"/>
      <w:lvlText w:val="•"/>
      <w:lvlJc w:val="left"/>
      <w:pPr>
        <w:tabs>
          <w:tab w:val="num" w:pos="720"/>
        </w:tabs>
        <w:ind w:left="720" w:hanging="360"/>
      </w:pPr>
      <w:rPr>
        <w:rFonts w:ascii="Arial" w:hAnsi="Arial" w:hint="default"/>
      </w:rPr>
    </w:lvl>
    <w:lvl w:ilvl="1" w:tplc="4EAC8E00" w:tentative="1">
      <w:start w:val="1"/>
      <w:numFmt w:val="bullet"/>
      <w:lvlText w:val="•"/>
      <w:lvlJc w:val="left"/>
      <w:pPr>
        <w:tabs>
          <w:tab w:val="num" w:pos="1440"/>
        </w:tabs>
        <w:ind w:left="1440" w:hanging="360"/>
      </w:pPr>
      <w:rPr>
        <w:rFonts w:ascii="Arial" w:hAnsi="Arial" w:hint="default"/>
      </w:rPr>
    </w:lvl>
    <w:lvl w:ilvl="2" w:tplc="30A82242" w:tentative="1">
      <w:start w:val="1"/>
      <w:numFmt w:val="bullet"/>
      <w:lvlText w:val="•"/>
      <w:lvlJc w:val="left"/>
      <w:pPr>
        <w:tabs>
          <w:tab w:val="num" w:pos="2160"/>
        </w:tabs>
        <w:ind w:left="2160" w:hanging="360"/>
      </w:pPr>
      <w:rPr>
        <w:rFonts w:ascii="Arial" w:hAnsi="Arial" w:hint="default"/>
      </w:rPr>
    </w:lvl>
    <w:lvl w:ilvl="3" w:tplc="9E0CD4DE" w:tentative="1">
      <w:start w:val="1"/>
      <w:numFmt w:val="bullet"/>
      <w:lvlText w:val="•"/>
      <w:lvlJc w:val="left"/>
      <w:pPr>
        <w:tabs>
          <w:tab w:val="num" w:pos="2880"/>
        </w:tabs>
        <w:ind w:left="2880" w:hanging="360"/>
      </w:pPr>
      <w:rPr>
        <w:rFonts w:ascii="Arial" w:hAnsi="Arial" w:hint="default"/>
      </w:rPr>
    </w:lvl>
    <w:lvl w:ilvl="4" w:tplc="C20CF45A" w:tentative="1">
      <w:start w:val="1"/>
      <w:numFmt w:val="bullet"/>
      <w:lvlText w:val="•"/>
      <w:lvlJc w:val="left"/>
      <w:pPr>
        <w:tabs>
          <w:tab w:val="num" w:pos="3600"/>
        </w:tabs>
        <w:ind w:left="3600" w:hanging="360"/>
      </w:pPr>
      <w:rPr>
        <w:rFonts w:ascii="Arial" w:hAnsi="Arial" w:hint="default"/>
      </w:rPr>
    </w:lvl>
    <w:lvl w:ilvl="5" w:tplc="D89A43FA" w:tentative="1">
      <w:start w:val="1"/>
      <w:numFmt w:val="bullet"/>
      <w:lvlText w:val="•"/>
      <w:lvlJc w:val="left"/>
      <w:pPr>
        <w:tabs>
          <w:tab w:val="num" w:pos="4320"/>
        </w:tabs>
        <w:ind w:left="4320" w:hanging="360"/>
      </w:pPr>
      <w:rPr>
        <w:rFonts w:ascii="Arial" w:hAnsi="Arial" w:hint="default"/>
      </w:rPr>
    </w:lvl>
    <w:lvl w:ilvl="6" w:tplc="2C701B4A" w:tentative="1">
      <w:start w:val="1"/>
      <w:numFmt w:val="bullet"/>
      <w:lvlText w:val="•"/>
      <w:lvlJc w:val="left"/>
      <w:pPr>
        <w:tabs>
          <w:tab w:val="num" w:pos="5040"/>
        </w:tabs>
        <w:ind w:left="5040" w:hanging="360"/>
      </w:pPr>
      <w:rPr>
        <w:rFonts w:ascii="Arial" w:hAnsi="Arial" w:hint="default"/>
      </w:rPr>
    </w:lvl>
    <w:lvl w:ilvl="7" w:tplc="25303004" w:tentative="1">
      <w:start w:val="1"/>
      <w:numFmt w:val="bullet"/>
      <w:lvlText w:val="•"/>
      <w:lvlJc w:val="left"/>
      <w:pPr>
        <w:tabs>
          <w:tab w:val="num" w:pos="5760"/>
        </w:tabs>
        <w:ind w:left="5760" w:hanging="360"/>
      </w:pPr>
      <w:rPr>
        <w:rFonts w:ascii="Arial" w:hAnsi="Arial" w:hint="default"/>
      </w:rPr>
    </w:lvl>
    <w:lvl w:ilvl="8" w:tplc="5FF80C8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1"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61B01A4"/>
    <w:multiLevelType w:val="hybridMultilevel"/>
    <w:tmpl w:val="233AB0FA"/>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119445F"/>
    <w:multiLevelType w:val="hybridMultilevel"/>
    <w:tmpl w:val="36F4893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9135A7F"/>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B9B6D46"/>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6"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7" w15:restartNumberingAfterBreak="0">
    <w:nsid w:val="76421B71"/>
    <w:multiLevelType w:val="hybridMultilevel"/>
    <w:tmpl w:val="FD4CE05A"/>
    <w:lvl w:ilvl="0" w:tplc="5EB22F2C">
      <w:start w:val="1"/>
      <w:numFmt w:val="bullet"/>
      <w:lvlText w:val="•"/>
      <w:lvlJc w:val="left"/>
      <w:pPr>
        <w:tabs>
          <w:tab w:val="num" w:pos="720"/>
        </w:tabs>
        <w:ind w:left="720" w:hanging="360"/>
      </w:pPr>
      <w:rPr>
        <w:rFonts w:ascii="Arial" w:hAnsi="Arial" w:hint="default"/>
      </w:rPr>
    </w:lvl>
    <w:lvl w:ilvl="1" w:tplc="F0C8BFEE" w:tentative="1">
      <w:start w:val="1"/>
      <w:numFmt w:val="bullet"/>
      <w:lvlText w:val="•"/>
      <w:lvlJc w:val="left"/>
      <w:pPr>
        <w:tabs>
          <w:tab w:val="num" w:pos="1440"/>
        </w:tabs>
        <w:ind w:left="1440" w:hanging="360"/>
      </w:pPr>
      <w:rPr>
        <w:rFonts w:ascii="Arial" w:hAnsi="Arial" w:hint="default"/>
      </w:rPr>
    </w:lvl>
    <w:lvl w:ilvl="2" w:tplc="B8BA2ADE" w:tentative="1">
      <w:start w:val="1"/>
      <w:numFmt w:val="bullet"/>
      <w:lvlText w:val="•"/>
      <w:lvlJc w:val="left"/>
      <w:pPr>
        <w:tabs>
          <w:tab w:val="num" w:pos="2160"/>
        </w:tabs>
        <w:ind w:left="2160" w:hanging="360"/>
      </w:pPr>
      <w:rPr>
        <w:rFonts w:ascii="Arial" w:hAnsi="Arial" w:hint="default"/>
      </w:rPr>
    </w:lvl>
    <w:lvl w:ilvl="3" w:tplc="F516F618" w:tentative="1">
      <w:start w:val="1"/>
      <w:numFmt w:val="bullet"/>
      <w:lvlText w:val="•"/>
      <w:lvlJc w:val="left"/>
      <w:pPr>
        <w:tabs>
          <w:tab w:val="num" w:pos="2880"/>
        </w:tabs>
        <w:ind w:left="2880" w:hanging="360"/>
      </w:pPr>
      <w:rPr>
        <w:rFonts w:ascii="Arial" w:hAnsi="Arial" w:hint="default"/>
      </w:rPr>
    </w:lvl>
    <w:lvl w:ilvl="4" w:tplc="BC8CE4D6" w:tentative="1">
      <w:start w:val="1"/>
      <w:numFmt w:val="bullet"/>
      <w:lvlText w:val="•"/>
      <w:lvlJc w:val="left"/>
      <w:pPr>
        <w:tabs>
          <w:tab w:val="num" w:pos="3600"/>
        </w:tabs>
        <w:ind w:left="3600" w:hanging="360"/>
      </w:pPr>
      <w:rPr>
        <w:rFonts w:ascii="Arial" w:hAnsi="Arial" w:hint="default"/>
      </w:rPr>
    </w:lvl>
    <w:lvl w:ilvl="5" w:tplc="99B2C07C" w:tentative="1">
      <w:start w:val="1"/>
      <w:numFmt w:val="bullet"/>
      <w:lvlText w:val="•"/>
      <w:lvlJc w:val="left"/>
      <w:pPr>
        <w:tabs>
          <w:tab w:val="num" w:pos="4320"/>
        </w:tabs>
        <w:ind w:left="4320" w:hanging="360"/>
      </w:pPr>
      <w:rPr>
        <w:rFonts w:ascii="Arial" w:hAnsi="Arial" w:hint="default"/>
      </w:rPr>
    </w:lvl>
    <w:lvl w:ilvl="6" w:tplc="01989E20" w:tentative="1">
      <w:start w:val="1"/>
      <w:numFmt w:val="bullet"/>
      <w:lvlText w:val="•"/>
      <w:lvlJc w:val="left"/>
      <w:pPr>
        <w:tabs>
          <w:tab w:val="num" w:pos="5040"/>
        </w:tabs>
        <w:ind w:left="5040" w:hanging="360"/>
      </w:pPr>
      <w:rPr>
        <w:rFonts w:ascii="Arial" w:hAnsi="Arial" w:hint="default"/>
      </w:rPr>
    </w:lvl>
    <w:lvl w:ilvl="7" w:tplc="D2EEA08A" w:tentative="1">
      <w:start w:val="1"/>
      <w:numFmt w:val="bullet"/>
      <w:lvlText w:val="•"/>
      <w:lvlJc w:val="left"/>
      <w:pPr>
        <w:tabs>
          <w:tab w:val="num" w:pos="5760"/>
        </w:tabs>
        <w:ind w:left="5760" w:hanging="360"/>
      </w:pPr>
      <w:rPr>
        <w:rFonts w:ascii="Arial" w:hAnsi="Arial" w:hint="default"/>
      </w:rPr>
    </w:lvl>
    <w:lvl w:ilvl="8" w:tplc="3F60C12E"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7B9568D6"/>
    <w:multiLevelType w:val="hybridMultilevel"/>
    <w:tmpl w:val="2B829F86"/>
    <w:lvl w:ilvl="0" w:tplc="64AEF31C">
      <w:start w:val="5"/>
      <w:numFmt w:val="lowerLetter"/>
      <w:lvlText w:val="%1)"/>
      <w:lvlJc w:val="left"/>
      <w:pPr>
        <w:ind w:left="468" w:hanging="361"/>
      </w:pPr>
      <w:rPr>
        <w:rFonts w:ascii="Arial" w:eastAsia="Arial" w:hAnsi="Arial" w:cs="Arial" w:hint="default"/>
        <w:w w:val="99"/>
        <w:sz w:val="24"/>
        <w:szCs w:val="24"/>
        <w:lang w:val="en-GB" w:eastAsia="en-GB" w:bidi="en-GB"/>
      </w:rPr>
    </w:lvl>
    <w:lvl w:ilvl="1" w:tplc="1D8030EE">
      <w:start w:val="1"/>
      <w:numFmt w:val="lowerRoman"/>
      <w:lvlText w:val="(%2)"/>
      <w:lvlJc w:val="left"/>
      <w:pPr>
        <w:ind w:left="1421" w:hanging="742"/>
      </w:pPr>
      <w:rPr>
        <w:rFonts w:ascii="Arial" w:eastAsia="Arial" w:hAnsi="Arial" w:cs="Arial" w:hint="default"/>
        <w:spacing w:val="-4"/>
        <w:w w:val="99"/>
        <w:sz w:val="24"/>
        <w:szCs w:val="24"/>
        <w:lang w:val="en-GB" w:eastAsia="en-GB" w:bidi="en-GB"/>
      </w:rPr>
    </w:lvl>
    <w:lvl w:ilvl="2" w:tplc="8C726BA4">
      <w:numFmt w:val="bullet"/>
      <w:lvlText w:val="•"/>
      <w:lvlJc w:val="left"/>
      <w:pPr>
        <w:ind w:left="2001" w:hanging="742"/>
      </w:pPr>
      <w:rPr>
        <w:rFonts w:hint="default"/>
        <w:lang w:val="en-GB" w:eastAsia="en-GB" w:bidi="en-GB"/>
      </w:rPr>
    </w:lvl>
    <w:lvl w:ilvl="3" w:tplc="04D4B124">
      <w:numFmt w:val="bullet"/>
      <w:lvlText w:val="•"/>
      <w:lvlJc w:val="left"/>
      <w:pPr>
        <w:ind w:left="2583" w:hanging="742"/>
      </w:pPr>
      <w:rPr>
        <w:rFonts w:hint="default"/>
        <w:lang w:val="en-GB" w:eastAsia="en-GB" w:bidi="en-GB"/>
      </w:rPr>
    </w:lvl>
    <w:lvl w:ilvl="4" w:tplc="65D2B79C">
      <w:numFmt w:val="bullet"/>
      <w:lvlText w:val="•"/>
      <w:lvlJc w:val="left"/>
      <w:pPr>
        <w:ind w:left="3164" w:hanging="742"/>
      </w:pPr>
      <w:rPr>
        <w:rFonts w:hint="default"/>
        <w:lang w:val="en-GB" w:eastAsia="en-GB" w:bidi="en-GB"/>
      </w:rPr>
    </w:lvl>
    <w:lvl w:ilvl="5" w:tplc="8F5070EE">
      <w:numFmt w:val="bullet"/>
      <w:lvlText w:val="•"/>
      <w:lvlJc w:val="left"/>
      <w:pPr>
        <w:ind w:left="3746" w:hanging="742"/>
      </w:pPr>
      <w:rPr>
        <w:rFonts w:hint="default"/>
        <w:lang w:val="en-GB" w:eastAsia="en-GB" w:bidi="en-GB"/>
      </w:rPr>
    </w:lvl>
    <w:lvl w:ilvl="6" w:tplc="E9B6A42E">
      <w:numFmt w:val="bullet"/>
      <w:lvlText w:val="•"/>
      <w:lvlJc w:val="left"/>
      <w:pPr>
        <w:ind w:left="4327" w:hanging="742"/>
      </w:pPr>
      <w:rPr>
        <w:rFonts w:hint="default"/>
        <w:lang w:val="en-GB" w:eastAsia="en-GB" w:bidi="en-GB"/>
      </w:rPr>
    </w:lvl>
    <w:lvl w:ilvl="7" w:tplc="152A74E4">
      <w:numFmt w:val="bullet"/>
      <w:lvlText w:val="•"/>
      <w:lvlJc w:val="left"/>
      <w:pPr>
        <w:ind w:left="4909" w:hanging="742"/>
      </w:pPr>
      <w:rPr>
        <w:rFonts w:hint="default"/>
        <w:lang w:val="en-GB" w:eastAsia="en-GB" w:bidi="en-GB"/>
      </w:rPr>
    </w:lvl>
    <w:lvl w:ilvl="8" w:tplc="E42C0FD8">
      <w:numFmt w:val="bullet"/>
      <w:lvlText w:val="•"/>
      <w:lvlJc w:val="left"/>
      <w:pPr>
        <w:ind w:left="5490" w:hanging="742"/>
      </w:pPr>
      <w:rPr>
        <w:rFonts w:hint="default"/>
        <w:lang w:val="en-GB" w:eastAsia="en-GB" w:bidi="en-GB"/>
      </w:rPr>
    </w:lvl>
  </w:abstractNum>
  <w:abstractNum w:abstractNumId="39"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FC4523C"/>
    <w:multiLevelType w:val="hybridMultilevel"/>
    <w:tmpl w:val="456C953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8"/>
  </w:num>
  <w:num w:numId="2">
    <w:abstractNumId w:val="4"/>
  </w:num>
  <w:num w:numId="3">
    <w:abstractNumId w:val="30"/>
  </w:num>
  <w:num w:numId="4">
    <w:abstractNumId w:val="33"/>
  </w:num>
  <w:num w:numId="5">
    <w:abstractNumId w:val="21"/>
  </w:num>
  <w:num w:numId="6">
    <w:abstractNumId w:val="12"/>
  </w:num>
  <w:num w:numId="7">
    <w:abstractNumId w:val="22"/>
  </w:num>
  <w:num w:numId="8">
    <w:abstractNumId w:val="2"/>
  </w:num>
  <w:num w:numId="9">
    <w:abstractNumId w:val="29"/>
  </w:num>
  <w:num w:numId="10">
    <w:abstractNumId w:val="8"/>
  </w:num>
  <w:num w:numId="11">
    <w:abstractNumId w:val="17"/>
  </w:num>
  <w:num w:numId="12">
    <w:abstractNumId w:val="25"/>
  </w:num>
  <w:num w:numId="13">
    <w:abstractNumId w:val="28"/>
  </w:num>
  <w:num w:numId="14">
    <w:abstractNumId w:val="39"/>
  </w:num>
  <w:num w:numId="15">
    <w:abstractNumId w:val="26"/>
  </w:num>
  <w:num w:numId="16">
    <w:abstractNumId w:val="19"/>
  </w:num>
  <w:num w:numId="17">
    <w:abstractNumId w:val="13"/>
  </w:num>
  <w:num w:numId="18">
    <w:abstractNumId w:val="24"/>
  </w:num>
  <w:num w:numId="19">
    <w:abstractNumId w:val="34"/>
  </w:num>
  <w:num w:numId="20">
    <w:abstractNumId w:val="0"/>
  </w:num>
  <w:num w:numId="2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9"/>
  </w:num>
  <w:num w:numId="28">
    <w:abstractNumId w:val="37"/>
  </w:num>
  <w:num w:numId="29">
    <w:abstractNumId w:val="6"/>
  </w:num>
  <w:num w:numId="30">
    <w:abstractNumId w:val="5"/>
  </w:num>
  <w:num w:numId="31">
    <w:abstractNumId w:val="10"/>
  </w:num>
  <w:num w:numId="32">
    <w:abstractNumId w:val="14"/>
  </w:num>
  <w:num w:numId="33">
    <w:abstractNumId w:val="16"/>
  </w:num>
  <w:num w:numId="34">
    <w:abstractNumId w:val="7"/>
  </w:num>
  <w:num w:numId="35">
    <w:abstractNumId w:val="15"/>
  </w:num>
  <w:num w:numId="36">
    <w:abstractNumId w:val="38"/>
  </w:num>
  <w:num w:numId="37">
    <w:abstractNumId w:val="3"/>
  </w:num>
  <w:num w:numId="38">
    <w:abstractNumId w:val="31"/>
  </w:num>
  <w:num w:numId="39">
    <w:abstractNumId w:val="40"/>
  </w:num>
  <w:num w:numId="40">
    <w:abstractNumId w:val="32"/>
  </w:num>
  <w:num w:numId="41">
    <w:abstractNumId w:val="1"/>
  </w:num>
  <w:num w:numId="42">
    <w:abstractNumId w:val="2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reighton, Alan (Northern Powergrid)">
    <w15:presenceInfo w15:providerId="AD" w15:userId="S::Alan.Creighton@northernpowergrid.com::255eb25e-e221-41cd-b20f-ccd106ec3c87"/>
  </w15:person>
  <w15:person w15:author="adenola (ESO), Sade">
    <w15:presenceInfo w15:providerId="AD" w15:userId="S::Sade.Adenola@uk.nationalgrid.com::51a84513-85ef-46b3-9e85-a2766f7643dc"/>
  </w15:person>
  <w15:person w15:author="Antony Johnson">
    <w15:presenceInfo w15:providerId="None" w15:userId="Antony Johnson"/>
  </w15:person>
  <w15:person w15:author="Paul Youngman">
    <w15:presenceInfo w15:providerId="AD" w15:userId="S::Paul.Youngman@drax.com::4f248b97-44af-4940-a3cf-bcdc8e90dfab"/>
  </w15:person>
  <w15:person w15:author="John-Okwesa(ESO), Banke">
    <w15:presenceInfo w15:providerId="AD" w15:userId="S::banke.johnokwesa1@uk.nationalgrid.com::7315efe0-d579-47dc-8bf8-ea28e6ed01dd"/>
  </w15:person>
  <w15:person w15:author="Mike Kay">
    <w15:presenceInfo w15:providerId="None" w15:userId="Mike Kay"/>
  </w15:person>
  <w15:person w15:author="Graham, Garth">
    <w15:presenceInfo w15:providerId="AD" w15:userId="S::garth.graham@sse.com::ef73f29e-c81f-4470-b160-08d6114973f6"/>
  </w15:person>
  <w15:person w15:author="Alastair Frew">
    <w15:presenceInfo w15:providerId="AD" w15:userId="S::Alastair.Frew@drax.com::1e553653-6586-4b02-a73c-b24730dc59a5"/>
  </w15:person>
  <w15:person w15:author="Vincent, Graeme">
    <w15:presenceInfo w15:providerId="AD" w15:userId="S::Graeme.Vincent@spenergynetworks.co.uk::62ddcf1c-ec39-4ac9-9842-4c526c7fcb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attachedTemplate r:id="rId1"/>
  <w:defaultTabStop w:val="720"/>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D11"/>
    <w:rsid w:val="00001554"/>
    <w:rsid w:val="00001E89"/>
    <w:rsid w:val="00005AE7"/>
    <w:rsid w:val="00011887"/>
    <w:rsid w:val="000128CD"/>
    <w:rsid w:val="00014273"/>
    <w:rsid w:val="0001641F"/>
    <w:rsid w:val="00021C43"/>
    <w:rsid w:val="0002725F"/>
    <w:rsid w:val="00033AB2"/>
    <w:rsid w:val="0003507E"/>
    <w:rsid w:val="00037B0B"/>
    <w:rsid w:val="00037C06"/>
    <w:rsid w:val="00043548"/>
    <w:rsid w:val="00043E2E"/>
    <w:rsid w:val="000450D7"/>
    <w:rsid w:val="00046B7B"/>
    <w:rsid w:val="00050444"/>
    <w:rsid w:val="00050E02"/>
    <w:rsid w:val="00054F28"/>
    <w:rsid w:val="00055498"/>
    <w:rsid w:val="00055921"/>
    <w:rsid w:val="00056DC8"/>
    <w:rsid w:val="00060B91"/>
    <w:rsid w:val="00061E48"/>
    <w:rsid w:val="00064044"/>
    <w:rsid w:val="00064F69"/>
    <w:rsid w:val="00065A2D"/>
    <w:rsid w:val="00065D3E"/>
    <w:rsid w:val="00071AA5"/>
    <w:rsid w:val="0007327E"/>
    <w:rsid w:val="000763B0"/>
    <w:rsid w:val="0007726E"/>
    <w:rsid w:val="000822E0"/>
    <w:rsid w:val="0008246D"/>
    <w:rsid w:val="0008332F"/>
    <w:rsid w:val="00083B58"/>
    <w:rsid w:val="00084406"/>
    <w:rsid w:val="00085D23"/>
    <w:rsid w:val="0008663C"/>
    <w:rsid w:val="0009054A"/>
    <w:rsid w:val="00090D2D"/>
    <w:rsid w:val="000915A2"/>
    <w:rsid w:val="00093E36"/>
    <w:rsid w:val="00096A63"/>
    <w:rsid w:val="00097997"/>
    <w:rsid w:val="000A0FAF"/>
    <w:rsid w:val="000A1895"/>
    <w:rsid w:val="000A74BD"/>
    <w:rsid w:val="000A7C31"/>
    <w:rsid w:val="000B0DE0"/>
    <w:rsid w:val="000B11B5"/>
    <w:rsid w:val="000B199E"/>
    <w:rsid w:val="000B3D51"/>
    <w:rsid w:val="000B513F"/>
    <w:rsid w:val="000B6BE0"/>
    <w:rsid w:val="000B7510"/>
    <w:rsid w:val="000B75B3"/>
    <w:rsid w:val="000C3AA5"/>
    <w:rsid w:val="000C49E2"/>
    <w:rsid w:val="000C6351"/>
    <w:rsid w:val="000D0A46"/>
    <w:rsid w:val="000D1022"/>
    <w:rsid w:val="000D61EF"/>
    <w:rsid w:val="000D74DF"/>
    <w:rsid w:val="000E18C2"/>
    <w:rsid w:val="000E2957"/>
    <w:rsid w:val="000E34FF"/>
    <w:rsid w:val="000E3A36"/>
    <w:rsid w:val="000E5A0B"/>
    <w:rsid w:val="000E6646"/>
    <w:rsid w:val="000E6A83"/>
    <w:rsid w:val="000E7929"/>
    <w:rsid w:val="000F0E64"/>
    <w:rsid w:val="000F13E2"/>
    <w:rsid w:val="000F1A99"/>
    <w:rsid w:val="000F26AE"/>
    <w:rsid w:val="000F2F5F"/>
    <w:rsid w:val="000F3491"/>
    <w:rsid w:val="000F5F87"/>
    <w:rsid w:val="000F7116"/>
    <w:rsid w:val="00100173"/>
    <w:rsid w:val="00101B74"/>
    <w:rsid w:val="00103BF3"/>
    <w:rsid w:val="001043CF"/>
    <w:rsid w:val="00106B2A"/>
    <w:rsid w:val="0011148F"/>
    <w:rsid w:val="00114732"/>
    <w:rsid w:val="00115197"/>
    <w:rsid w:val="00121DC8"/>
    <w:rsid w:val="001243A6"/>
    <w:rsid w:val="00127B42"/>
    <w:rsid w:val="00127CF0"/>
    <w:rsid w:val="0013265C"/>
    <w:rsid w:val="00133D50"/>
    <w:rsid w:val="0013649A"/>
    <w:rsid w:val="001377A4"/>
    <w:rsid w:val="0014503B"/>
    <w:rsid w:val="00150BEE"/>
    <w:rsid w:val="00150F3D"/>
    <w:rsid w:val="00151FE5"/>
    <w:rsid w:val="00153022"/>
    <w:rsid w:val="00153C0E"/>
    <w:rsid w:val="0015494D"/>
    <w:rsid w:val="001566AF"/>
    <w:rsid w:val="00161EBD"/>
    <w:rsid w:val="00162A69"/>
    <w:rsid w:val="001632A9"/>
    <w:rsid w:val="001650BC"/>
    <w:rsid w:val="001654DE"/>
    <w:rsid w:val="00165A7D"/>
    <w:rsid w:val="00165E9B"/>
    <w:rsid w:val="00166291"/>
    <w:rsid w:val="0016758C"/>
    <w:rsid w:val="00170B88"/>
    <w:rsid w:val="0017158C"/>
    <w:rsid w:val="0017224A"/>
    <w:rsid w:val="00172C15"/>
    <w:rsid w:val="00174010"/>
    <w:rsid w:val="00176751"/>
    <w:rsid w:val="00176AE6"/>
    <w:rsid w:val="00180ECC"/>
    <w:rsid w:val="00191DC7"/>
    <w:rsid w:val="001960B5"/>
    <w:rsid w:val="001A10AC"/>
    <w:rsid w:val="001A1138"/>
    <w:rsid w:val="001A262C"/>
    <w:rsid w:val="001A399C"/>
    <w:rsid w:val="001A56FD"/>
    <w:rsid w:val="001A66C4"/>
    <w:rsid w:val="001A79E6"/>
    <w:rsid w:val="001B02BB"/>
    <w:rsid w:val="001B4BEA"/>
    <w:rsid w:val="001B5AA1"/>
    <w:rsid w:val="001B67BB"/>
    <w:rsid w:val="001B7BC4"/>
    <w:rsid w:val="001C0566"/>
    <w:rsid w:val="001C0850"/>
    <w:rsid w:val="001C2E35"/>
    <w:rsid w:val="001C39D9"/>
    <w:rsid w:val="001C731C"/>
    <w:rsid w:val="001D05D0"/>
    <w:rsid w:val="001D0C5A"/>
    <w:rsid w:val="001D239B"/>
    <w:rsid w:val="001D33EA"/>
    <w:rsid w:val="001D38B7"/>
    <w:rsid w:val="001D3AF3"/>
    <w:rsid w:val="001D4F0C"/>
    <w:rsid w:val="001D6FA3"/>
    <w:rsid w:val="001E120A"/>
    <w:rsid w:val="001E1568"/>
    <w:rsid w:val="001E19AE"/>
    <w:rsid w:val="001E22EA"/>
    <w:rsid w:val="001E2A9E"/>
    <w:rsid w:val="001E2D15"/>
    <w:rsid w:val="001E4767"/>
    <w:rsid w:val="001E54B4"/>
    <w:rsid w:val="001E62A5"/>
    <w:rsid w:val="001F2C94"/>
    <w:rsid w:val="001F7667"/>
    <w:rsid w:val="00200103"/>
    <w:rsid w:val="00201813"/>
    <w:rsid w:val="002023C5"/>
    <w:rsid w:val="002027F1"/>
    <w:rsid w:val="002066CC"/>
    <w:rsid w:val="00206B42"/>
    <w:rsid w:val="00206F50"/>
    <w:rsid w:val="00210EB3"/>
    <w:rsid w:val="00211F18"/>
    <w:rsid w:val="00212E1F"/>
    <w:rsid w:val="002145C5"/>
    <w:rsid w:val="00215298"/>
    <w:rsid w:val="0021689B"/>
    <w:rsid w:val="00216A3A"/>
    <w:rsid w:val="0021749E"/>
    <w:rsid w:val="00221CE6"/>
    <w:rsid w:val="002233AF"/>
    <w:rsid w:val="002240B9"/>
    <w:rsid w:val="00224793"/>
    <w:rsid w:val="002254FD"/>
    <w:rsid w:val="00231AE3"/>
    <w:rsid w:val="002337A8"/>
    <w:rsid w:val="00234460"/>
    <w:rsid w:val="00234CB5"/>
    <w:rsid w:val="00236A96"/>
    <w:rsid w:val="00237CC6"/>
    <w:rsid w:val="0024043D"/>
    <w:rsid w:val="002414AF"/>
    <w:rsid w:val="00243D34"/>
    <w:rsid w:val="00244B63"/>
    <w:rsid w:val="00247240"/>
    <w:rsid w:val="00250D4D"/>
    <w:rsid w:val="002513BD"/>
    <w:rsid w:val="00251E4A"/>
    <w:rsid w:val="002536BE"/>
    <w:rsid w:val="0025503D"/>
    <w:rsid w:val="00256267"/>
    <w:rsid w:val="002604A9"/>
    <w:rsid w:val="002616D0"/>
    <w:rsid w:val="00261D90"/>
    <w:rsid w:val="00264CE4"/>
    <w:rsid w:val="00264D25"/>
    <w:rsid w:val="0026734E"/>
    <w:rsid w:val="002705FF"/>
    <w:rsid w:val="00270BA6"/>
    <w:rsid w:val="00270EB2"/>
    <w:rsid w:val="00270F36"/>
    <w:rsid w:val="002729E3"/>
    <w:rsid w:val="0027721A"/>
    <w:rsid w:val="002802E4"/>
    <w:rsid w:val="00280CD5"/>
    <w:rsid w:val="0028129A"/>
    <w:rsid w:val="002824CB"/>
    <w:rsid w:val="0028381F"/>
    <w:rsid w:val="00283FD5"/>
    <w:rsid w:val="00287002"/>
    <w:rsid w:val="002909F6"/>
    <w:rsid w:val="00293326"/>
    <w:rsid w:val="00294408"/>
    <w:rsid w:val="0029493D"/>
    <w:rsid w:val="0029547F"/>
    <w:rsid w:val="002972EA"/>
    <w:rsid w:val="002A2173"/>
    <w:rsid w:val="002A2EE0"/>
    <w:rsid w:val="002A5369"/>
    <w:rsid w:val="002B17F9"/>
    <w:rsid w:val="002B27FD"/>
    <w:rsid w:val="002B2870"/>
    <w:rsid w:val="002B3D9E"/>
    <w:rsid w:val="002B6767"/>
    <w:rsid w:val="002C0364"/>
    <w:rsid w:val="002C03E1"/>
    <w:rsid w:val="002C0CD9"/>
    <w:rsid w:val="002C2016"/>
    <w:rsid w:val="002C294D"/>
    <w:rsid w:val="002C44EC"/>
    <w:rsid w:val="002C4D86"/>
    <w:rsid w:val="002C4E08"/>
    <w:rsid w:val="002C57AC"/>
    <w:rsid w:val="002C5ACD"/>
    <w:rsid w:val="002C5C7E"/>
    <w:rsid w:val="002C6D51"/>
    <w:rsid w:val="002C71A2"/>
    <w:rsid w:val="002C7437"/>
    <w:rsid w:val="002D0AD9"/>
    <w:rsid w:val="002D1AF7"/>
    <w:rsid w:val="002D28DB"/>
    <w:rsid w:val="002E0ACA"/>
    <w:rsid w:val="002E6360"/>
    <w:rsid w:val="002E7192"/>
    <w:rsid w:val="002F02B2"/>
    <w:rsid w:val="002F0C71"/>
    <w:rsid w:val="002F1494"/>
    <w:rsid w:val="002F2733"/>
    <w:rsid w:val="002F27F5"/>
    <w:rsid w:val="002F29F1"/>
    <w:rsid w:val="002F592F"/>
    <w:rsid w:val="003011FF"/>
    <w:rsid w:val="003017F4"/>
    <w:rsid w:val="0030386B"/>
    <w:rsid w:val="00303C73"/>
    <w:rsid w:val="00310547"/>
    <w:rsid w:val="00310DB6"/>
    <w:rsid w:val="00311ADC"/>
    <w:rsid w:val="0031518D"/>
    <w:rsid w:val="00316F44"/>
    <w:rsid w:val="003212CF"/>
    <w:rsid w:val="00327060"/>
    <w:rsid w:val="00330F0A"/>
    <w:rsid w:val="00331197"/>
    <w:rsid w:val="003320A4"/>
    <w:rsid w:val="00332234"/>
    <w:rsid w:val="00332DFE"/>
    <w:rsid w:val="00333016"/>
    <w:rsid w:val="003332D9"/>
    <w:rsid w:val="00334A5E"/>
    <w:rsid w:val="00335606"/>
    <w:rsid w:val="003375C9"/>
    <w:rsid w:val="00337740"/>
    <w:rsid w:val="00340B19"/>
    <w:rsid w:val="003439F7"/>
    <w:rsid w:val="0034435C"/>
    <w:rsid w:val="0034456B"/>
    <w:rsid w:val="00346A99"/>
    <w:rsid w:val="00347D38"/>
    <w:rsid w:val="00350681"/>
    <w:rsid w:val="003524DA"/>
    <w:rsid w:val="003533A6"/>
    <w:rsid w:val="00353F78"/>
    <w:rsid w:val="00354D89"/>
    <w:rsid w:val="003606F4"/>
    <w:rsid w:val="003647DA"/>
    <w:rsid w:val="00370B4E"/>
    <w:rsid w:val="00371FA2"/>
    <w:rsid w:val="00372FF2"/>
    <w:rsid w:val="00373032"/>
    <w:rsid w:val="00373147"/>
    <w:rsid w:val="00373651"/>
    <w:rsid w:val="0037780F"/>
    <w:rsid w:val="003869D4"/>
    <w:rsid w:val="00390A46"/>
    <w:rsid w:val="0039145E"/>
    <w:rsid w:val="0039436B"/>
    <w:rsid w:val="00394A3C"/>
    <w:rsid w:val="00397668"/>
    <w:rsid w:val="003A0180"/>
    <w:rsid w:val="003A0208"/>
    <w:rsid w:val="003A409F"/>
    <w:rsid w:val="003A487D"/>
    <w:rsid w:val="003A734C"/>
    <w:rsid w:val="003A7EFA"/>
    <w:rsid w:val="003B06E2"/>
    <w:rsid w:val="003B1546"/>
    <w:rsid w:val="003B3DA8"/>
    <w:rsid w:val="003B5011"/>
    <w:rsid w:val="003B6504"/>
    <w:rsid w:val="003B6A11"/>
    <w:rsid w:val="003B6C7C"/>
    <w:rsid w:val="003C17A6"/>
    <w:rsid w:val="003C3F00"/>
    <w:rsid w:val="003C41A8"/>
    <w:rsid w:val="003C5B4F"/>
    <w:rsid w:val="003C656A"/>
    <w:rsid w:val="003D03E1"/>
    <w:rsid w:val="003D13A4"/>
    <w:rsid w:val="003D13EB"/>
    <w:rsid w:val="003D62B5"/>
    <w:rsid w:val="003E452E"/>
    <w:rsid w:val="003E5F90"/>
    <w:rsid w:val="003E5FF0"/>
    <w:rsid w:val="003E663B"/>
    <w:rsid w:val="003E7318"/>
    <w:rsid w:val="003F3F53"/>
    <w:rsid w:val="003F4AD1"/>
    <w:rsid w:val="003F7C8D"/>
    <w:rsid w:val="00401B79"/>
    <w:rsid w:val="00402556"/>
    <w:rsid w:val="00405CF6"/>
    <w:rsid w:val="00407886"/>
    <w:rsid w:val="00410D73"/>
    <w:rsid w:val="00412DA4"/>
    <w:rsid w:val="00414C4C"/>
    <w:rsid w:val="004150F5"/>
    <w:rsid w:val="004162CB"/>
    <w:rsid w:val="00416FBC"/>
    <w:rsid w:val="004216B8"/>
    <w:rsid w:val="00422518"/>
    <w:rsid w:val="00423A09"/>
    <w:rsid w:val="004327C7"/>
    <w:rsid w:val="00432930"/>
    <w:rsid w:val="00437253"/>
    <w:rsid w:val="004409E1"/>
    <w:rsid w:val="00441C00"/>
    <w:rsid w:val="00444E7E"/>
    <w:rsid w:val="00451057"/>
    <w:rsid w:val="004574C4"/>
    <w:rsid w:val="004606F9"/>
    <w:rsid w:val="00461EA5"/>
    <w:rsid w:val="00465D62"/>
    <w:rsid w:val="00470B5B"/>
    <w:rsid w:val="00470CA5"/>
    <w:rsid w:val="00470FE1"/>
    <w:rsid w:val="004767C3"/>
    <w:rsid w:val="004772DF"/>
    <w:rsid w:val="004774CD"/>
    <w:rsid w:val="00480118"/>
    <w:rsid w:val="004825B2"/>
    <w:rsid w:val="004837C3"/>
    <w:rsid w:val="00486A97"/>
    <w:rsid w:val="00486F15"/>
    <w:rsid w:val="00492367"/>
    <w:rsid w:val="0049281A"/>
    <w:rsid w:val="00494910"/>
    <w:rsid w:val="00495C6E"/>
    <w:rsid w:val="004974DC"/>
    <w:rsid w:val="004A0147"/>
    <w:rsid w:val="004A1380"/>
    <w:rsid w:val="004A2670"/>
    <w:rsid w:val="004A4E09"/>
    <w:rsid w:val="004A6C31"/>
    <w:rsid w:val="004B0932"/>
    <w:rsid w:val="004B21F8"/>
    <w:rsid w:val="004B2DC2"/>
    <w:rsid w:val="004B3739"/>
    <w:rsid w:val="004B5C36"/>
    <w:rsid w:val="004B6D56"/>
    <w:rsid w:val="004B767D"/>
    <w:rsid w:val="004B7B34"/>
    <w:rsid w:val="004C38D2"/>
    <w:rsid w:val="004C39E3"/>
    <w:rsid w:val="004C52AC"/>
    <w:rsid w:val="004D11A3"/>
    <w:rsid w:val="004D12C6"/>
    <w:rsid w:val="004D205A"/>
    <w:rsid w:val="004D439E"/>
    <w:rsid w:val="004D603C"/>
    <w:rsid w:val="004D669A"/>
    <w:rsid w:val="004D69E1"/>
    <w:rsid w:val="004D7B86"/>
    <w:rsid w:val="004E2EE5"/>
    <w:rsid w:val="004E402B"/>
    <w:rsid w:val="004E6466"/>
    <w:rsid w:val="004F10E6"/>
    <w:rsid w:val="004F1FA8"/>
    <w:rsid w:val="004F369A"/>
    <w:rsid w:val="004F4375"/>
    <w:rsid w:val="004F6054"/>
    <w:rsid w:val="004F681D"/>
    <w:rsid w:val="00501BC9"/>
    <w:rsid w:val="0050232C"/>
    <w:rsid w:val="00502AB0"/>
    <w:rsid w:val="005063AA"/>
    <w:rsid w:val="00510045"/>
    <w:rsid w:val="00510113"/>
    <w:rsid w:val="00511845"/>
    <w:rsid w:val="005118F7"/>
    <w:rsid w:val="00513DBF"/>
    <w:rsid w:val="00514EE2"/>
    <w:rsid w:val="00514EED"/>
    <w:rsid w:val="00517106"/>
    <w:rsid w:val="0052061F"/>
    <w:rsid w:val="005216D1"/>
    <w:rsid w:val="00526BEE"/>
    <w:rsid w:val="005309FE"/>
    <w:rsid w:val="005310F4"/>
    <w:rsid w:val="00532818"/>
    <w:rsid w:val="00533097"/>
    <w:rsid w:val="0053788C"/>
    <w:rsid w:val="00537CCD"/>
    <w:rsid w:val="00540807"/>
    <w:rsid w:val="00542F81"/>
    <w:rsid w:val="005529CA"/>
    <w:rsid w:val="005603D9"/>
    <w:rsid w:val="005604A8"/>
    <w:rsid w:val="005615C8"/>
    <w:rsid w:val="005618E3"/>
    <w:rsid w:val="00564462"/>
    <w:rsid w:val="00564754"/>
    <w:rsid w:val="00566ABB"/>
    <w:rsid w:val="0056792D"/>
    <w:rsid w:val="005705A0"/>
    <w:rsid w:val="00572E54"/>
    <w:rsid w:val="005764EC"/>
    <w:rsid w:val="005766CB"/>
    <w:rsid w:val="00577ECA"/>
    <w:rsid w:val="005801C6"/>
    <w:rsid w:val="00582372"/>
    <w:rsid w:val="00583896"/>
    <w:rsid w:val="00583DF8"/>
    <w:rsid w:val="00584E91"/>
    <w:rsid w:val="0058722C"/>
    <w:rsid w:val="00591634"/>
    <w:rsid w:val="00592099"/>
    <w:rsid w:val="005930D1"/>
    <w:rsid w:val="00593CC1"/>
    <w:rsid w:val="0059567B"/>
    <w:rsid w:val="005A7DD2"/>
    <w:rsid w:val="005B0D4B"/>
    <w:rsid w:val="005B2BF4"/>
    <w:rsid w:val="005B3732"/>
    <w:rsid w:val="005B3764"/>
    <w:rsid w:val="005B572F"/>
    <w:rsid w:val="005B5915"/>
    <w:rsid w:val="005B6CB9"/>
    <w:rsid w:val="005B778B"/>
    <w:rsid w:val="005C221F"/>
    <w:rsid w:val="005C34DD"/>
    <w:rsid w:val="005C388B"/>
    <w:rsid w:val="005C5ED9"/>
    <w:rsid w:val="005D14A5"/>
    <w:rsid w:val="005D2568"/>
    <w:rsid w:val="005D256F"/>
    <w:rsid w:val="005D2D98"/>
    <w:rsid w:val="005D4732"/>
    <w:rsid w:val="005E188C"/>
    <w:rsid w:val="005E262E"/>
    <w:rsid w:val="005E3456"/>
    <w:rsid w:val="005E7FBA"/>
    <w:rsid w:val="005F75C0"/>
    <w:rsid w:val="005F7701"/>
    <w:rsid w:val="005F7A4F"/>
    <w:rsid w:val="0060367A"/>
    <w:rsid w:val="00603FEE"/>
    <w:rsid w:val="00604377"/>
    <w:rsid w:val="00604BFB"/>
    <w:rsid w:val="00604C97"/>
    <w:rsid w:val="00607F3D"/>
    <w:rsid w:val="006115C8"/>
    <w:rsid w:val="006142DF"/>
    <w:rsid w:val="00614E7D"/>
    <w:rsid w:val="00616962"/>
    <w:rsid w:val="00616EBE"/>
    <w:rsid w:val="0062041B"/>
    <w:rsid w:val="006214A8"/>
    <w:rsid w:val="006219D8"/>
    <w:rsid w:val="00625B87"/>
    <w:rsid w:val="006274E0"/>
    <w:rsid w:val="006277ED"/>
    <w:rsid w:val="006322EF"/>
    <w:rsid w:val="00641651"/>
    <w:rsid w:val="006423C4"/>
    <w:rsid w:val="00644FFB"/>
    <w:rsid w:val="0065298C"/>
    <w:rsid w:val="006529F7"/>
    <w:rsid w:val="006533F7"/>
    <w:rsid w:val="00653B93"/>
    <w:rsid w:val="0065736F"/>
    <w:rsid w:val="006573D4"/>
    <w:rsid w:val="00657D3D"/>
    <w:rsid w:val="00660617"/>
    <w:rsid w:val="00664E7E"/>
    <w:rsid w:val="00666D3C"/>
    <w:rsid w:val="00680539"/>
    <w:rsid w:val="00686EAB"/>
    <w:rsid w:val="00690D22"/>
    <w:rsid w:val="00694A83"/>
    <w:rsid w:val="00694A86"/>
    <w:rsid w:val="006953BB"/>
    <w:rsid w:val="006954F0"/>
    <w:rsid w:val="00696A5C"/>
    <w:rsid w:val="006A013B"/>
    <w:rsid w:val="006A18B6"/>
    <w:rsid w:val="006A3AF2"/>
    <w:rsid w:val="006A3D07"/>
    <w:rsid w:val="006A46D4"/>
    <w:rsid w:val="006A5897"/>
    <w:rsid w:val="006A702A"/>
    <w:rsid w:val="006B54A8"/>
    <w:rsid w:val="006B6EBE"/>
    <w:rsid w:val="006C072F"/>
    <w:rsid w:val="006C2553"/>
    <w:rsid w:val="006C258E"/>
    <w:rsid w:val="006C4520"/>
    <w:rsid w:val="006C7E04"/>
    <w:rsid w:val="006D022F"/>
    <w:rsid w:val="006D212A"/>
    <w:rsid w:val="006D2E2A"/>
    <w:rsid w:val="006D7F8A"/>
    <w:rsid w:val="006E218C"/>
    <w:rsid w:val="006E32A8"/>
    <w:rsid w:val="006E4857"/>
    <w:rsid w:val="006E5C5C"/>
    <w:rsid w:val="006F1EF7"/>
    <w:rsid w:val="006F2180"/>
    <w:rsid w:val="006F27D8"/>
    <w:rsid w:val="006F51D8"/>
    <w:rsid w:val="007004F6"/>
    <w:rsid w:val="0070195A"/>
    <w:rsid w:val="007036FD"/>
    <w:rsid w:val="007054C3"/>
    <w:rsid w:val="00705BBC"/>
    <w:rsid w:val="00714E8E"/>
    <w:rsid w:val="00716992"/>
    <w:rsid w:val="007216FB"/>
    <w:rsid w:val="00723239"/>
    <w:rsid w:val="0072779C"/>
    <w:rsid w:val="00727AF5"/>
    <w:rsid w:val="00727EB1"/>
    <w:rsid w:val="007335AA"/>
    <w:rsid w:val="00734269"/>
    <w:rsid w:val="00735478"/>
    <w:rsid w:val="00737726"/>
    <w:rsid w:val="00740090"/>
    <w:rsid w:val="007419E1"/>
    <w:rsid w:val="0074655D"/>
    <w:rsid w:val="00751E50"/>
    <w:rsid w:val="0075300B"/>
    <w:rsid w:val="0075399A"/>
    <w:rsid w:val="00754E5B"/>
    <w:rsid w:val="00756C77"/>
    <w:rsid w:val="0075766E"/>
    <w:rsid w:val="00761851"/>
    <w:rsid w:val="00762319"/>
    <w:rsid w:val="007641A6"/>
    <w:rsid w:val="00764293"/>
    <w:rsid w:val="00764663"/>
    <w:rsid w:val="00765F61"/>
    <w:rsid w:val="00767EC4"/>
    <w:rsid w:val="007705F2"/>
    <w:rsid w:val="007719DD"/>
    <w:rsid w:val="00771DE2"/>
    <w:rsid w:val="00772205"/>
    <w:rsid w:val="00773D6C"/>
    <w:rsid w:val="007754DC"/>
    <w:rsid w:val="0077693A"/>
    <w:rsid w:val="00776F58"/>
    <w:rsid w:val="007777E6"/>
    <w:rsid w:val="00783309"/>
    <w:rsid w:val="00784103"/>
    <w:rsid w:val="00784122"/>
    <w:rsid w:val="00787F3A"/>
    <w:rsid w:val="00791726"/>
    <w:rsid w:val="007935CF"/>
    <w:rsid w:val="00793EAF"/>
    <w:rsid w:val="00795251"/>
    <w:rsid w:val="00796156"/>
    <w:rsid w:val="007A4F7F"/>
    <w:rsid w:val="007A6E79"/>
    <w:rsid w:val="007A770E"/>
    <w:rsid w:val="007B493A"/>
    <w:rsid w:val="007B497D"/>
    <w:rsid w:val="007B4A3A"/>
    <w:rsid w:val="007B5008"/>
    <w:rsid w:val="007C0A90"/>
    <w:rsid w:val="007C1463"/>
    <w:rsid w:val="007C27E4"/>
    <w:rsid w:val="007C27FF"/>
    <w:rsid w:val="007C332F"/>
    <w:rsid w:val="007C6EE6"/>
    <w:rsid w:val="007D65BC"/>
    <w:rsid w:val="007D6C8E"/>
    <w:rsid w:val="007D74F7"/>
    <w:rsid w:val="007E1770"/>
    <w:rsid w:val="007E1833"/>
    <w:rsid w:val="007E39AD"/>
    <w:rsid w:val="007F0FF3"/>
    <w:rsid w:val="0080290C"/>
    <w:rsid w:val="008047A2"/>
    <w:rsid w:val="008048DF"/>
    <w:rsid w:val="00812A45"/>
    <w:rsid w:val="008130A6"/>
    <w:rsid w:val="008141C9"/>
    <w:rsid w:val="0081574A"/>
    <w:rsid w:val="008209CF"/>
    <w:rsid w:val="00820EAF"/>
    <w:rsid w:val="00822FBB"/>
    <w:rsid w:val="00827245"/>
    <w:rsid w:val="00831498"/>
    <w:rsid w:val="00831F04"/>
    <w:rsid w:val="00833FC9"/>
    <w:rsid w:val="00836119"/>
    <w:rsid w:val="00836223"/>
    <w:rsid w:val="00837B2E"/>
    <w:rsid w:val="00840929"/>
    <w:rsid w:val="008441B9"/>
    <w:rsid w:val="0084623C"/>
    <w:rsid w:val="0085157B"/>
    <w:rsid w:val="008519EE"/>
    <w:rsid w:val="0085280C"/>
    <w:rsid w:val="00863991"/>
    <w:rsid w:val="00864D4B"/>
    <w:rsid w:val="008652B4"/>
    <w:rsid w:val="00866060"/>
    <w:rsid w:val="008725A1"/>
    <w:rsid w:val="00872B8D"/>
    <w:rsid w:val="00875386"/>
    <w:rsid w:val="008767E3"/>
    <w:rsid w:val="00877A04"/>
    <w:rsid w:val="0088222B"/>
    <w:rsid w:val="008837C4"/>
    <w:rsid w:val="00885A67"/>
    <w:rsid w:val="00885BAE"/>
    <w:rsid w:val="008867A1"/>
    <w:rsid w:val="008905D8"/>
    <w:rsid w:val="00891A77"/>
    <w:rsid w:val="00892410"/>
    <w:rsid w:val="00896781"/>
    <w:rsid w:val="008970C7"/>
    <w:rsid w:val="008978F6"/>
    <w:rsid w:val="008A4446"/>
    <w:rsid w:val="008A7EE7"/>
    <w:rsid w:val="008B1B52"/>
    <w:rsid w:val="008B1CE9"/>
    <w:rsid w:val="008B3486"/>
    <w:rsid w:val="008B4896"/>
    <w:rsid w:val="008B5413"/>
    <w:rsid w:val="008B5E27"/>
    <w:rsid w:val="008B5FA4"/>
    <w:rsid w:val="008B62CB"/>
    <w:rsid w:val="008B68F1"/>
    <w:rsid w:val="008C5D61"/>
    <w:rsid w:val="008D2BD4"/>
    <w:rsid w:val="008D3FEB"/>
    <w:rsid w:val="008E0179"/>
    <w:rsid w:val="008E1078"/>
    <w:rsid w:val="008E13FB"/>
    <w:rsid w:val="008E2468"/>
    <w:rsid w:val="008E3748"/>
    <w:rsid w:val="008E3D3F"/>
    <w:rsid w:val="008E6458"/>
    <w:rsid w:val="008F0643"/>
    <w:rsid w:val="008F0CED"/>
    <w:rsid w:val="008F19A7"/>
    <w:rsid w:val="008F19B4"/>
    <w:rsid w:val="008F6B2A"/>
    <w:rsid w:val="00901417"/>
    <w:rsid w:val="009027DA"/>
    <w:rsid w:val="00903D12"/>
    <w:rsid w:val="00903EBA"/>
    <w:rsid w:val="00906CD2"/>
    <w:rsid w:val="00910115"/>
    <w:rsid w:val="009112D8"/>
    <w:rsid w:val="00911DA4"/>
    <w:rsid w:val="009137D8"/>
    <w:rsid w:val="0091783A"/>
    <w:rsid w:val="009217D2"/>
    <w:rsid w:val="00922B19"/>
    <w:rsid w:val="00922BD0"/>
    <w:rsid w:val="00923426"/>
    <w:rsid w:val="00923CBC"/>
    <w:rsid w:val="0092430F"/>
    <w:rsid w:val="009245B3"/>
    <w:rsid w:val="0092758C"/>
    <w:rsid w:val="00927991"/>
    <w:rsid w:val="00930289"/>
    <w:rsid w:val="00931465"/>
    <w:rsid w:val="00932A8E"/>
    <w:rsid w:val="0093467C"/>
    <w:rsid w:val="00934DE6"/>
    <w:rsid w:val="00936098"/>
    <w:rsid w:val="009446C6"/>
    <w:rsid w:val="00944DD4"/>
    <w:rsid w:val="00944EE8"/>
    <w:rsid w:val="009456D1"/>
    <w:rsid w:val="00946C33"/>
    <w:rsid w:val="00950875"/>
    <w:rsid w:val="00950EF8"/>
    <w:rsid w:val="00951276"/>
    <w:rsid w:val="0095305A"/>
    <w:rsid w:val="009532A0"/>
    <w:rsid w:val="00953AEF"/>
    <w:rsid w:val="009546A1"/>
    <w:rsid w:val="00954D53"/>
    <w:rsid w:val="00966B89"/>
    <w:rsid w:val="00966DF4"/>
    <w:rsid w:val="0097175E"/>
    <w:rsid w:val="00972B27"/>
    <w:rsid w:val="00973D5A"/>
    <w:rsid w:val="00975A35"/>
    <w:rsid w:val="009765EA"/>
    <w:rsid w:val="00977478"/>
    <w:rsid w:val="009816E1"/>
    <w:rsid w:val="00982FBE"/>
    <w:rsid w:val="00983357"/>
    <w:rsid w:val="009850A7"/>
    <w:rsid w:val="0098650F"/>
    <w:rsid w:val="00991D11"/>
    <w:rsid w:val="00991F03"/>
    <w:rsid w:val="00995A52"/>
    <w:rsid w:val="009961FD"/>
    <w:rsid w:val="009968A3"/>
    <w:rsid w:val="009A129B"/>
    <w:rsid w:val="009A1B12"/>
    <w:rsid w:val="009A206C"/>
    <w:rsid w:val="009A6162"/>
    <w:rsid w:val="009A7732"/>
    <w:rsid w:val="009B0AD1"/>
    <w:rsid w:val="009B210F"/>
    <w:rsid w:val="009B29A4"/>
    <w:rsid w:val="009B4C96"/>
    <w:rsid w:val="009B73C3"/>
    <w:rsid w:val="009C1D58"/>
    <w:rsid w:val="009C29E3"/>
    <w:rsid w:val="009C2DD1"/>
    <w:rsid w:val="009C36B4"/>
    <w:rsid w:val="009C52A3"/>
    <w:rsid w:val="009C6AAF"/>
    <w:rsid w:val="009C6D17"/>
    <w:rsid w:val="009D12C5"/>
    <w:rsid w:val="009D171E"/>
    <w:rsid w:val="009D1F62"/>
    <w:rsid w:val="009D355B"/>
    <w:rsid w:val="009D3CD2"/>
    <w:rsid w:val="009D4AF1"/>
    <w:rsid w:val="009D4E48"/>
    <w:rsid w:val="009D538F"/>
    <w:rsid w:val="009D53E0"/>
    <w:rsid w:val="009D57EB"/>
    <w:rsid w:val="009D6930"/>
    <w:rsid w:val="009E320A"/>
    <w:rsid w:val="009E3731"/>
    <w:rsid w:val="009E3A31"/>
    <w:rsid w:val="009E3AD9"/>
    <w:rsid w:val="009E5216"/>
    <w:rsid w:val="009F276A"/>
    <w:rsid w:val="009F392E"/>
    <w:rsid w:val="009F3CC1"/>
    <w:rsid w:val="009F49F9"/>
    <w:rsid w:val="009F56EC"/>
    <w:rsid w:val="009F5EE5"/>
    <w:rsid w:val="00A00348"/>
    <w:rsid w:val="00A03471"/>
    <w:rsid w:val="00A04246"/>
    <w:rsid w:val="00A066B2"/>
    <w:rsid w:val="00A06B70"/>
    <w:rsid w:val="00A1200C"/>
    <w:rsid w:val="00A132B4"/>
    <w:rsid w:val="00A13897"/>
    <w:rsid w:val="00A14136"/>
    <w:rsid w:val="00A141CA"/>
    <w:rsid w:val="00A1529D"/>
    <w:rsid w:val="00A15D6A"/>
    <w:rsid w:val="00A2301D"/>
    <w:rsid w:val="00A24464"/>
    <w:rsid w:val="00A25D09"/>
    <w:rsid w:val="00A2601D"/>
    <w:rsid w:val="00A2666B"/>
    <w:rsid w:val="00A26C44"/>
    <w:rsid w:val="00A31C7C"/>
    <w:rsid w:val="00A3257D"/>
    <w:rsid w:val="00A3267F"/>
    <w:rsid w:val="00A3331C"/>
    <w:rsid w:val="00A35A30"/>
    <w:rsid w:val="00A36123"/>
    <w:rsid w:val="00A37203"/>
    <w:rsid w:val="00A40263"/>
    <w:rsid w:val="00A407B0"/>
    <w:rsid w:val="00A41D9C"/>
    <w:rsid w:val="00A43014"/>
    <w:rsid w:val="00A43F55"/>
    <w:rsid w:val="00A529B4"/>
    <w:rsid w:val="00A55734"/>
    <w:rsid w:val="00A5631E"/>
    <w:rsid w:val="00A57072"/>
    <w:rsid w:val="00A57385"/>
    <w:rsid w:val="00A63E9C"/>
    <w:rsid w:val="00A659EF"/>
    <w:rsid w:val="00A65DAF"/>
    <w:rsid w:val="00A664C0"/>
    <w:rsid w:val="00A677BC"/>
    <w:rsid w:val="00A7089E"/>
    <w:rsid w:val="00A70AD0"/>
    <w:rsid w:val="00A70C39"/>
    <w:rsid w:val="00A74296"/>
    <w:rsid w:val="00A747AE"/>
    <w:rsid w:val="00A74808"/>
    <w:rsid w:val="00A74A94"/>
    <w:rsid w:val="00A74E36"/>
    <w:rsid w:val="00A75FD8"/>
    <w:rsid w:val="00A76164"/>
    <w:rsid w:val="00A812C4"/>
    <w:rsid w:val="00A82D2E"/>
    <w:rsid w:val="00A83239"/>
    <w:rsid w:val="00A852CC"/>
    <w:rsid w:val="00A8564A"/>
    <w:rsid w:val="00A87668"/>
    <w:rsid w:val="00A87E18"/>
    <w:rsid w:val="00A9167A"/>
    <w:rsid w:val="00A91715"/>
    <w:rsid w:val="00A94E68"/>
    <w:rsid w:val="00A959B6"/>
    <w:rsid w:val="00A96C9D"/>
    <w:rsid w:val="00AA2296"/>
    <w:rsid w:val="00AA374C"/>
    <w:rsid w:val="00AA563D"/>
    <w:rsid w:val="00AA5791"/>
    <w:rsid w:val="00AA6333"/>
    <w:rsid w:val="00AB0EFE"/>
    <w:rsid w:val="00AB0F8C"/>
    <w:rsid w:val="00AB1535"/>
    <w:rsid w:val="00AB7D9F"/>
    <w:rsid w:val="00AC067A"/>
    <w:rsid w:val="00AC0BC8"/>
    <w:rsid w:val="00AC1063"/>
    <w:rsid w:val="00AC3FBB"/>
    <w:rsid w:val="00AC4201"/>
    <w:rsid w:val="00AC7031"/>
    <w:rsid w:val="00AD0AB1"/>
    <w:rsid w:val="00AD16E2"/>
    <w:rsid w:val="00AD2271"/>
    <w:rsid w:val="00AD6D90"/>
    <w:rsid w:val="00AE0BEF"/>
    <w:rsid w:val="00AE1E56"/>
    <w:rsid w:val="00AE1E68"/>
    <w:rsid w:val="00AE2109"/>
    <w:rsid w:val="00AE2708"/>
    <w:rsid w:val="00AE3043"/>
    <w:rsid w:val="00AE3BAD"/>
    <w:rsid w:val="00AE46F6"/>
    <w:rsid w:val="00AE657B"/>
    <w:rsid w:val="00AE6AC9"/>
    <w:rsid w:val="00AF0BDD"/>
    <w:rsid w:val="00AF1AAE"/>
    <w:rsid w:val="00AF4711"/>
    <w:rsid w:val="00AF6A2B"/>
    <w:rsid w:val="00B02F99"/>
    <w:rsid w:val="00B03C7C"/>
    <w:rsid w:val="00B07CEC"/>
    <w:rsid w:val="00B134FE"/>
    <w:rsid w:val="00B1642B"/>
    <w:rsid w:val="00B2143A"/>
    <w:rsid w:val="00B21C62"/>
    <w:rsid w:val="00B24EE2"/>
    <w:rsid w:val="00B27186"/>
    <w:rsid w:val="00B362CE"/>
    <w:rsid w:val="00B4093B"/>
    <w:rsid w:val="00B40D79"/>
    <w:rsid w:val="00B44C61"/>
    <w:rsid w:val="00B46888"/>
    <w:rsid w:val="00B46A29"/>
    <w:rsid w:val="00B509A3"/>
    <w:rsid w:val="00B531A8"/>
    <w:rsid w:val="00B554B1"/>
    <w:rsid w:val="00B640D0"/>
    <w:rsid w:val="00B6495B"/>
    <w:rsid w:val="00B65F80"/>
    <w:rsid w:val="00B67596"/>
    <w:rsid w:val="00B67AB6"/>
    <w:rsid w:val="00B7116D"/>
    <w:rsid w:val="00B725F6"/>
    <w:rsid w:val="00B72663"/>
    <w:rsid w:val="00B732C9"/>
    <w:rsid w:val="00B770FB"/>
    <w:rsid w:val="00B85154"/>
    <w:rsid w:val="00B86B79"/>
    <w:rsid w:val="00B86CE3"/>
    <w:rsid w:val="00B923AF"/>
    <w:rsid w:val="00B9422D"/>
    <w:rsid w:val="00B96483"/>
    <w:rsid w:val="00BA440E"/>
    <w:rsid w:val="00BA6453"/>
    <w:rsid w:val="00BA6C20"/>
    <w:rsid w:val="00BA7CD2"/>
    <w:rsid w:val="00BB3A10"/>
    <w:rsid w:val="00BB3AEC"/>
    <w:rsid w:val="00BB73BA"/>
    <w:rsid w:val="00BC0E5F"/>
    <w:rsid w:val="00BC51C8"/>
    <w:rsid w:val="00BD0ED2"/>
    <w:rsid w:val="00BD1378"/>
    <w:rsid w:val="00BD3E26"/>
    <w:rsid w:val="00BD4DF4"/>
    <w:rsid w:val="00BD52BF"/>
    <w:rsid w:val="00BD6374"/>
    <w:rsid w:val="00BD6E7C"/>
    <w:rsid w:val="00BE0981"/>
    <w:rsid w:val="00BE0F17"/>
    <w:rsid w:val="00BE20F1"/>
    <w:rsid w:val="00BE213C"/>
    <w:rsid w:val="00BE4026"/>
    <w:rsid w:val="00BE4B48"/>
    <w:rsid w:val="00BE5E18"/>
    <w:rsid w:val="00BE6E10"/>
    <w:rsid w:val="00BF4A45"/>
    <w:rsid w:val="00BF5D97"/>
    <w:rsid w:val="00C029BF"/>
    <w:rsid w:val="00C02D56"/>
    <w:rsid w:val="00C030E2"/>
    <w:rsid w:val="00C05BCF"/>
    <w:rsid w:val="00C06491"/>
    <w:rsid w:val="00C06E2F"/>
    <w:rsid w:val="00C07CFE"/>
    <w:rsid w:val="00C10AF7"/>
    <w:rsid w:val="00C11CC5"/>
    <w:rsid w:val="00C126ED"/>
    <w:rsid w:val="00C12925"/>
    <w:rsid w:val="00C156DE"/>
    <w:rsid w:val="00C17415"/>
    <w:rsid w:val="00C20613"/>
    <w:rsid w:val="00C2197C"/>
    <w:rsid w:val="00C222E7"/>
    <w:rsid w:val="00C2312E"/>
    <w:rsid w:val="00C25BB2"/>
    <w:rsid w:val="00C26B7F"/>
    <w:rsid w:val="00C27606"/>
    <w:rsid w:val="00C27C32"/>
    <w:rsid w:val="00C27F89"/>
    <w:rsid w:val="00C31F55"/>
    <w:rsid w:val="00C3241B"/>
    <w:rsid w:val="00C33D59"/>
    <w:rsid w:val="00C35DA0"/>
    <w:rsid w:val="00C40273"/>
    <w:rsid w:val="00C43F6D"/>
    <w:rsid w:val="00C43FFA"/>
    <w:rsid w:val="00C456D8"/>
    <w:rsid w:val="00C463D6"/>
    <w:rsid w:val="00C52EC0"/>
    <w:rsid w:val="00C53337"/>
    <w:rsid w:val="00C547F1"/>
    <w:rsid w:val="00C56CF0"/>
    <w:rsid w:val="00C6097C"/>
    <w:rsid w:val="00C66064"/>
    <w:rsid w:val="00C66BDD"/>
    <w:rsid w:val="00C706F7"/>
    <w:rsid w:val="00C70EEC"/>
    <w:rsid w:val="00C723F2"/>
    <w:rsid w:val="00C7639F"/>
    <w:rsid w:val="00C803B5"/>
    <w:rsid w:val="00C842ED"/>
    <w:rsid w:val="00C842EE"/>
    <w:rsid w:val="00C85677"/>
    <w:rsid w:val="00C86CE0"/>
    <w:rsid w:val="00C87747"/>
    <w:rsid w:val="00C91821"/>
    <w:rsid w:val="00C91DA3"/>
    <w:rsid w:val="00C92139"/>
    <w:rsid w:val="00C92E92"/>
    <w:rsid w:val="00C92F4F"/>
    <w:rsid w:val="00CA0C5E"/>
    <w:rsid w:val="00CA5691"/>
    <w:rsid w:val="00CA673A"/>
    <w:rsid w:val="00CA7D4A"/>
    <w:rsid w:val="00CB2B90"/>
    <w:rsid w:val="00CB4AD0"/>
    <w:rsid w:val="00CB560D"/>
    <w:rsid w:val="00CB6051"/>
    <w:rsid w:val="00CB6A53"/>
    <w:rsid w:val="00CC4FA3"/>
    <w:rsid w:val="00CC5D94"/>
    <w:rsid w:val="00CC68AA"/>
    <w:rsid w:val="00CC6916"/>
    <w:rsid w:val="00CC69B0"/>
    <w:rsid w:val="00CD0E32"/>
    <w:rsid w:val="00CD28A5"/>
    <w:rsid w:val="00CD33B3"/>
    <w:rsid w:val="00CD466F"/>
    <w:rsid w:val="00CD53D8"/>
    <w:rsid w:val="00CD5881"/>
    <w:rsid w:val="00CD5A96"/>
    <w:rsid w:val="00CD69DD"/>
    <w:rsid w:val="00CD7D18"/>
    <w:rsid w:val="00CE1420"/>
    <w:rsid w:val="00CE2809"/>
    <w:rsid w:val="00CE2831"/>
    <w:rsid w:val="00CE4B76"/>
    <w:rsid w:val="00CE4CDB"/>
    <w:rsid w:val="00CE5D52"/>
    <w:rsid w:val="00CE6F55"/>
    <w:rsid w:val="00CF270B"/>
    <w:rsid w:val="00CF3E2C"/>
    <w:rsid w:val="00CF6F13"/>
    <w:rsid w:val="00D006B8"/>
    <w:rsid w:val="00D0118A"/>
    <w:rsid w:val="00D0178A"/>
    <w:rsid w:val="00D042E7"/>
    <w:rsid w:val="00D0594B"/>
    <w:rsid w:val="00D112CA"/>
    <w:rsid w:val="00D1347E"/>
    <w:rsid w:val="00D14055"/>
    <w:rsid w:val="00D15616"/>
    <w:rsid w:val="00D16700"/>
    <w:rsid w:val="00D20E29"/>
    <w:rsid w:val="00D21B1A"/>
    <w:rsid w:val="00D22015"/>
    <w:rsid w:val="00D23586"/>
    <w:rsid w:val="00D24FEC"/>
    <w:rsid w:val="00D26661"/>
    <w:rsid w:val="00D3031A"/>
    <w:rsid w:val="00D321C5"/>
    <w:rsid w:val="00D341BA"/>
    <w:rsid w:val="00D34CB9"/>
    <w:rsid w:val="00D36942"/>
    <w:rsid w:val="00D40464"/>
    <w:rsid w:val="00D40CDF"/>
    <w:rsid w:val="00D42891"/>
    <w:rsid w:val="00D433C1"/>
    <w:rsid w:val="00D436FC"/>
    <w:rsid w:val="00D45667"/>
    <w:rsid w:val="00D50382"/>
    <w:rsid w:val="00D61C7D"/>
    <w:rsid w:val="00D63E13"/>
    <w:rsid w:val="00D6651F"/>
    <w:rsid w:val="00D671EB"/>
    <w:rsid w:val="00D70A37"/>
    <w:rsid w:val="00D7117D"/>
    <w:rsid w:val="00D717FC"/>
    <w:rsid w:val="00D73DE4"/>
    <w:rsid w:val="00D757FE"/>
    <w:rsid w:val="00D766E5"/>
    <w:rsid w:val="00D823A8"/>
    <w:rsid w:val="00D841E3"/>
    <w:rsid w:val="00D85C71"/>
    <w:rsid w:val="00D91074"/>
    <w:rsid w:val="00D94F7A"/>
    <w:rsid w:val="00D96008"/>
    <w:rsid w:val="00DA0B07"/>
    <w:rsid w:val="00DA13C8"/>
    <w:rsid w:val="00DA1980"/>
    <w:rsid w:val="00DA5885"/>
    <w:rsid w:val="00DA6C38"/>
    <w:rsid w:val="00DB0BF2"/>
    <w:rsid w:val="00DB0E3D"/>
    <w:rsid w:val="00DB1489"/>
    <w:rsid w:val="00DB4929"/>
    <w:rsid w:val="00DB4E08"/>
    <w:rsid w:val="00DB67A2"/>
    <w:rsid w:val="00DB7038"/>
    <w:rsid w:val="00DC06AB"/>
    <w:rsid w:val="00DC1364"/>
    <w:rsid w:val="00DC2DEB"/>
    <w:rsid w:val="00DC39DC"/>
    <w:rsid w:val="00DD1612"/>
    <w:rsid w:val="00DD27FA"/>
    <w:rsid w:val="00DD2BFD"/>
    <w:rsid w:val="00DD5A24"/>
    <w:rsid w:val="00DD60C1"/>
    <w:rsid w:val="00DD6E8E"/>
    <w:rsid w:val="00DE15A4"/>
    <w:rsid w:val="00DE2E56"/>
    <w:rsid w:val="00DE4361"/>
    <w:rsid w:val="00DE459C"/>
    <w:rsid w:val="00DE5296"/>
    <w:rsid w:val="00DE5AF9"/>
    <w:rsid w:val="00DE6AD1"/>
    <w:rsid w:val="00DF0606"/>
    <w:rsid w:val="00DF2437"/>
    <w:rsid w:val="00DF384F"/>
    <w:rsid w:val="00DF3A0F"/>
    <w:rsid w:val="00DF6D80"/>
    <w:rsid w:val="00E018D1"/>
    <w:rsid w:val="00E024B5"/>
    <w:rsid w:val="00E02DC4"/>
    <w:rsid w:val="00E0319F"/>
    <w:rsid w:val="00E11875"/>
    <w:rsid w:val="00E12EF3"/>
    <w:rsid w:val="00E13095"/>
    <w:rsid w:val="00E17BE5"/>
    <w:rsid w:val="00E17C1A"/>
    <w:rsid w:val="00E17D36"/>
    <w:rsid w:val="00E22836"/>
    <w:rsid w:val="00E243A0"/>
    <w:rsid w:val="00E2485D"/>
    <w:rsid w:val="00E258BC"/>
    <w:rsid w:val="00E277C2"/>
    <w:rsid w:val="00E319CD"/>
    <w:rsid w:val="00E32767"/>
    <w:rsid w:val="00E37103"/>
    <w:rsid w:val="00E41D6E"/>
    <w:rsid w:val="00E42F11"/>
    <w:rsid w:val="00E43130"/>
    <w:rsid w:val="00E45B12"/>
    <w:rsid w:val="00E4680B"/>
    <w:rsid w:val="00E47B59"/>
    <w:rsid w:val="00E50C1D"/>
    <w:rsid w:val="00E52308"/>
    <w:rsid w:val="00E5439D"/>
    <w:rsid w:val="00E55782"/>
    <w:rsid w:val="00E565A0"/>
    <w:rsid w:val="00E572B2"/>
    <w:rsid w:val="00E608BB"/>
    <w:rsid w:val="00E6107E"/>
    <w:rsid w:val="00E6556A"/>
    <w:rsid w:val="00E6693C"/>
    <w:rsid w:val="00E70251"/>
    <w:rsid w:val="00E726C4"/>
    <w:rsid w:val="00E74B4A"/>
    <w:rsid w:val="00E80C33"/>
    <w:rsid w:val="00E811EF"/>
    <w:rsid w:val="00E81567"/>
    <w:rsid w:val="00E826BE"/>
    <w:rsid w:val="00E83EC6"/>
    <w:rsid w:val="00E870CE"/>
    <w:rsid w:val="00E8778E"/>
    <w:rsid w:val="00E87E90"/>
    <w:rsid w:val="00E91336"/>
    <w:rsid w:val="00E91851"/>
    <w:rsid w:val="00E93303"/>
    <w:rsid w:val="00E948B7"/>
    <w:rsid w:val="00E96D57"/>
    <w:rsid w:val="00EA0C24"/>
    <w:rsid w:val="00EA0DFC"/>
    <w:rsid w:val="00EA1E1A"/>
    <w:rsid w:val="00EA3133"/>
    <w:rsid w:val="00EA66A0"/>
    <w:rsid w:val="00EA68A5"/>
    <w:rsid w:val="00EB60EC"/>
    <w:rsid w:val="00EB6301"/>
    <w:rsid w:val="00EB7561"/>
    <w:rsid w:val="00EC0E85"/>
    <w:rsid w:val="00EC15A8"/>
    <w:rsid w:val="00EC2142"/>
    <w:rsid w:val="00EC221C"/>
    <w:rsid w:val="00EC2BFE"/>
    <w:rsid w:val="00EC31CF"/>
    <w:rsid w:val="00EC6056"/>
    <w:rsid w:val="00EC68D0"/>
    <w:rsid w:val="00ED0689"/>
    <w:rsid w:val="00ED1A38"/>
    <w:rsid w:val="00ED2AB0"/>
    <w:rsid w:val="00ED2DC2"/>
    <w:rsid w:val="00ED3559"/>
    <w:rsid w:val="00ED5364"/>
    <w:rsid w:val="00EE0537"/>
    <w:rsid w:val="00EE247F"/>
    <w:rsid w:val="00EE5A40"/>
    <w:rsid w:val="00EE5FA4"/>
    <w:rsid w:val="00EE66AB"/>
    <w:rsid w:val="00EE685A"/>
    <w:rsid w:val="00EF167D"/>
    <w:rsid w:val="00EF286D"/>
    <w:rsid w:val="00EF2CD6"/>
    <w:rsid w:val="00EF3104"/>
    <w:rsid w:val="00EF44FF"/>
    <w:rsid w:val="00EF5FB7"/>
    <w:rsid w:val="00EF733B"/>
    <w:rsid w:val="00EF7A32"/>
    <w:rsid w:val="00F01C66"/>
    <w:rsid w:val="00F03711"/>
    <w:rsid w:val="00F051FB"/>
    <w:rsid w:val="00F05563"/>
    <w:rsid w:val="00F077A6"/>
    <w:rsid w:val="00F1276A"/>
    <w:rsid w:val="00F145CA"/>
    <w:rsid w:val="00F15E07"/>
    <w:rsid w:val="00F16339"/>
    <w:rsid w:val="00F16AD9"/>
    <w:rsid w:val="00F16C3F"/>
    <w:rsid w:val="00F23F38"/>
    <w:rsid w:val="00F2570C"/>
    <w:rsid w:val="00F32528"/>
    <w:rsid w:val="00F34D0D"/>
    <w:rsid w:val="00F35DBE"/>
    <w:rsid w:val="00F36416"/>
    <w:rsid w:val="00F3670C"/>
    <w:rsid w:val="00F370EA"/>
    <w:rsid w:val="00F42A88"/>
    <w:rsid w:val="00F42DAD"/>
    <w:rsid w:val="00F44CB8"/>
    <w:rsid w:val="00F44DE2"/>
    <w:rsid w:val="00F464CC"/>
    <w:rsid w:val="00F50963"/>
    <w:rsid w:val="00F53012"/>
    <w:rsid w:val="00F53252"/>
    <w:rsid w:val="00F5720D"/>
    <w:rsid w:val="00F60D06"/>
    <w:rsid w:val="00F62EBE"/>
    <w:rsid w:val="00F63AB1"/>
    <w:rsid w:val="00F64477"/>
    <w:rsid w:val="00F6575D"/>
    <w:rsid w:val="00F67A13"/>
    <w:rsid w:val="00F73ED9"/>
    <w:rsid w:val="00F7402D"/>
    <w:rsid w:val="00F76D9F"/>
    <w:rsid w:val="00F82EF6"/>
    <w:rsid w:val="00F82FEA"/>
    <w:rsid w:val="00F83C09"/>
    <w:rsid w:val="00F85788"/>
    <w:rsid w:val="00F86947"/>
    <w:rsid w:val="00F9099B"/>
    <w:rsid w:val="00F91C48"/>
    <w:rsid w:val="00F9290E"/>
    <w:rsid w:val="00F97EB1"/>
    <w:rsid w:val="00FA3424"/>
    <w:rsid w:val="00FA5777"/>
    <w:rsid w:val="00FB5123"/>
    <w:rsid w:val="00FB5A3B"/>
    <w:rsid w:val="00FB68A2"/>
    <w:rsid w:val="00FB71B1"/>
    <w:rsid w:val="00FB7D83"/>
    <w:rsid w:val="00FC428D"/>
    <w:rsid w:val="00FC4D14"/>
    <w:rsid w:val="00FC52A7"/>
    <w:rsid w:val="00FC542E"/>
    <w:rsid w:val="00FC6D12"/>
    <w:rsid w:val="00FC6EAE"/>
    <w:rsid w:val="00FC7012"/>
    <w:rsid w:val="00FC7A0E"/>
    <w:rsid w:val="00FD0F9E"/>
    <w:rsid w:val="00FD3403"/>
    <w:rsid w:val="00FD3E4D"/>
    <w:rsid w:val="00FD5569"/>
    <w:rsid w:val="00FD60FB"/>
    <w:rsid w:val="00FD7668"/>
    <w:rsid w:val="00FE1AA8"/>
    <w:rsid w:val="00FE318E"/>
    <w:rsid w:val="00FE5C5A"/>
    <w:rsid w:val="00FE64A7"/>
    <w:rsid w:val="00FF17AF"/>
    <w:rsid w:val="00FF1894"/>
    <w:rsid w:val="00FF32E5"/>
    <w:rsid w:val="00FF575B"/>
    <w:rsid w:val="00FF63FD"/>
    <w:rsid w:val="00FF65EA"/>
    <w:rsid w:val="00FF6E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D12C3B"/>
  <w15:chartTrackingRefBased/>
  <w15:docId w15:val="{B43F4F19-2F50-413D-8409-74FF82587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1887"/>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E2468"/>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9A206C"/>
    <w:pPr>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semiHidden/>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aliases w:val="Numbered list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068582">
      <w:bodyDiv w:val="1"/>
      <w:marLeft w:val="0"/>
      <w:marRight w:val="0"/>
      <w:marTop w:val="0"/>
      <w:marBottom w:val="0"/>
      <w:divBdr>
        <w:top w:val="none" w:sz="0" w:space="0" w:color="auto"/>
        <w:left w:val="none" w:sz="0" w:space="0" w:color="auto"/>
        <w:bottom w:val="none" w:sz="0" w:space="0" w:color="auto"/>
        <w:right w:val="none" w:sz="0" w:space="0" w:color="auto"/>
      </w:divBdr>
      <w:divsChild>
        <w:div w:id="1625691143">
          <w:marLeft w:val="706"/>
          <w:marRight w:val="0"/>
          <w:marTop w:val="100"/>
          <w:marBottom w:val="0"/>
          <w:divBdr>
            <w:top w:val="none" w:sz="0" w:space="0" w:color="auto"/>
            <w:left w:val="none" w:sz="0" w:space="0" w:color="auto"/>
            <w:bottom w:val="none" w:sz="0" w:space="0" w:color="auto"/>
            <w:right w:val="none" w:sz="0" w:space="0" w:color="auto"/>
          </w:divBdr>
        </w:div>
        <w:div w:id="752622787">
          <w:marLeft w:val="706"/>
          <w:marRight w:val="0"/>
          <w:marTop w:val="100"/>
          <w:marBottom w:val="0"/>
          <w:divBdr>
            <w:top w:val="none" w:sz="0" w:space="0" w:color="auto"/>
            <w:left w:val="none" w:sz="0" w:space="0" w:color="auto"/>
            <w:bottom w:val="none" w:sz="0" w:space="0" w:color="auto"/>
            <w:right w:val="none" w:sz="0" w:space="0" w:color="auto"/>
          </w:divBdr>
        </w:div>
      </w:divsChild>
    </w:div>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187526043">
      <w:bodyDiv w:val="1"/>
      <w:marLeft w:val="0"/>
      <w:marRight w:val="0"/>
      <w:marTop w:val="0"/>
      <w:marBottom w:val="0"/>
      <w:divBdr>
        <w:top w:val="none" w:sz="0" w:space="0" w:color="auto"/>
        <w:left w:val="none" w:sz="0" w:space="0" w:color="auto"/>
        <w:bottom w:val="none" w:sz="0" w:space="0" w:color="auto"/>
        <w:right w:val="none" w:sz="0" w:space="0" w:color="auto"/>
      </w:divBdr>
      <w:divsChild>
        <w:div w:id="1525054698">
          <w:marLeft w:val="446"/>
          <w:marRight w:val="0"/>
          <w:marTop w:val="0"/>
          <w:marBottom w:val="0"/>
          <w:divBdr>
            <w:top w:val="none" w:sz="0" w:space="0" w:color="auto"/>
            <w:left w:val="none" w:sz="0" w:space="0" w:color="auto"/>
            <w:bottom w:val="none" w:sz="0" w:space="0" w:color="auto"/>
            <w:right w:val="none" w:sz="0" w:space="0" w:color="auto"/>
          </w:divBdr>
        </w:div>
      </w:divsChild>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3195568">
      <w:bodyDiv w:val="1"/>
      <w:marLeft w:val="0"/>
      <w:marRight w:val="0"/>
      <w:marTop w:val="0"/>
      <w:marBottom w:val="0"/>
      <w:divBdr>
        <w:top w:val="none" w:sz="0" w:space="0" w:color="auto"/>
        <w:left w:val="none" w:sz="0" w:space="0" w:color="auto"/>
        <w:bottom w:val="none" w:sz="0" w:space="0" w:color="auto"/>
        <w:right w:val="none" w:sz="0" w:space="0" w:color="auto"/>
      </w:divBdr>
      <w:divsChild>
        <w:div w:id="51781056">
          <w:marLeft w:val="446"/>
          <w:marRight w:val="0"/>
          <w:marTop w:val="0"/>
          <w:marBottom w:val="120"/>
          <w:divBdr>
            <w:top w:val="none" w:sz="0" w:space="0" w:color="auto"/>
            <w:left w:val="none" w:sz="0" w:space="0" w:color="auto"/>
            <w:bottom w:val="none" w:sz="0" w:space="0" w:color="auto"/>
            <w:right w:val="none" w:sz="0" w:space="0" w:color="auto"/>
          </w:divBdr>
        </w:div>
        <w:div w:id="891766687">
          <w:marLeft w:val="446"/>
          <w:marRight w:val="0"/>
          <w:marTop w:val="0"/>
          <w:marBottom w:val="120"/>
          <w:divBdr>
            <w:top w:val="none" w:sz="0" w:space="0" w:color="auto"/>
            <w:left w:val="none" w:sz="0" w:space="0" w:color="auto"/>
            <w:bottom w:val="none" w:sz="0" w:space="0" w:color="auto"/>
            <w:right w:val="none" w:sz="0" w:space="0" w:color="auto"/>
          </w:divBdr>
        </w:div>
      </w:divsChild>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461804344">
      <w:bodyDiv w:val="1"/>
      <w:marLeft w:val="0"/>
      <w:marRight w:val="0"/>
      <w:marTop w:val="0"/>
      <w:marBottom w:val="0"/>
      <w:divBdr>
        <w:top w:val="none" w:sz="0" w:space="0" w:color="auto"/>
        <w:left w:val="none" w:sz="0" w:space="0" w:color="auto"/>
        <w:bottom w:val="none" w:sz="0" w:space="0" w:color="auto"/>
        <w:right w:val="none" w:sz="0" w:space="0" w:color="auto"/>
      </w:divBdr>
      <w:divsChild>
        <w:div w:id="1668097833">
          <w:marLeft w:val="547"/>
          <w:marRight w:val="0"/>
          <w:marTop w:val="0"/>
          <w:marBottom w:val="0"/>
          <w:divBdr>
            <w:top w:val="none" w:sz="0" w:space="0" w:color="auto"/>
            <w:left w:val="none" w:sz="0" w:space="0" w:color="auto"/>
            <w:bottom w:val="none" w:sz="0" w:space="0" w:color="auto"/>
            <w:right w:val="none" w:sz="0" w:space="0" w:color="auto"/>
          </w:divBdr>
        </w:div>
      </w:divsChild>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73501391">
      <w:bodyDiv w:val="1"/>
      <w:marLeft w:val="0"/>
      <w:marRight w:val="0"/>
      <w:marTop w:val="0"/>
      <w:marBottom w:val="0"/>
      <w:divBdr>
        <w:top w:val="none" w:sz="0" w:space="0" w:color="auto"/>
        <w:left w:val="none" w:sz="0" w:space="0" w:color="auto"/>
        <w:bottom w:val="none" w:sz="0" w:space="0" w:color="auto"/>
        <w:right w:val="none" w:sz="0" w:space="0" w:color="auto"/>
      </w:divBdr>
      <w:divsChild>
        <w:div w:id="1817337522">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legal-content/EN/TXT/PDF/?uri=CELEX:32016R0631&amp;from=EN"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grid.code@nationalgrideso.com" TargetMode="External"/><Relationship Id="rId26" Type="http://schemas.openxmlformats.org/officeDocument/2006/relationships/hyperlink" Target="https://www.nationalgrideso.com/uk/electricity-transmission/industry-information/codes/grid-code-old/modifications/gc0128-eu-code-emergency-restoration" TargetMode="External"/><Relationship Id="rId3" Type="http://schemas.openxmlformats.org/officeDocument/2006/relationships/customXml" Target="../customXml/item3.xml"/><Relationship Id="rId21" Type="http://schemas.openxmlformats.org/officeDocument/2006/relationships/hyperlink" Target="https://www.ofgem.gov.uk/publications/consultation-licence-amendments-facilitate-introduction-electricity-system-restoration-standard" TargetMode="External"/><Relationship Id="rId34"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Banke.john-okwesa@nationalgrideso.com" TargetMode="External"/><Relationship Id="rId25" Type="http://schemas.openxmlformats.org/officeDocument/2006/relationships/hyperlink" Target="https://www.nationalgrideso.com/uk/electricity-transmission/industry-information/codes/grid-code-old/modifications/gc0127-eu-code-emergency-restoration"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antony.johnson@nationalgrideso.com" TargetMode="External"/><Relationship Id="rId20" Type="http://schemas.openxmlformats.org/officeDocument/2006/relationships/hyperlink" Target="https://www.gov.uk/government/publications/introducing-a-new-electricity-system-restoration-standard"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ationalgrideso.com/uk/electricity-transmission/industry-information/codes/grid-code-old/modifications/gc0125-eu-code-emergency-restoration-black" TargetMode="External"/><Relationship Id="rId32" Type="http://schemas.openxmlformats.org/officeDocument/2006/relationships/hyperlink" Target="https://www.nationalgrideso.com/electricity-transmission/industry-information/codes/grid-code-old/modifications/gc0156-implementation-electricity-system" TargetMode="External"/><Relationship Id="rId37"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yperlink" Target="mailto:Sade.adenola@nationalgrideso.com" TargetMode="External"/><Relationship Id="rId23" Type="http://schemas.openxmlformats.org/officeDocument/2006/relationships/hyperlink" Target="https://eur-lex.europa.eu/legal-content/EN/TXT/PDF/?uri=CELEX:32016R0631&amp;from=EN" TargetMode="External"/><Relationship Id="rId28" Type="http://schemas.openxmlformats.org/officeDocument/2006/relationships/hyperlink" Target="https://www.nationalgrideso.com/uk/electricity-transmission/industry-information/codes/grid-code/modifications/gc0108-eu-code-emergency-restoration-black-start"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ofgem.gov.uk/publications/decision-licence-modifications-facilitate-introduction-electricity-system-restoration-standard" TargetMode="External"/><Relationship Id="rId31" Type="http://schemas.openxmlformats.org/officeDocument/2006/relationships/hyperlink" Target="mailto:grid.code@nationalgrideso.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yperlink" Target="https://www.ofgem.gov.uk/publications/statutory-consultation-licence-amendments-facilitate-introduction-electricity-system-restoration-standard-0" TargetMode="External"/><Relationship Id="rId27" Type="http://schemas.openxmlformats.org/officeDocument/2006/relationships/hyperlink" Target="https://www.nationalgrideso.com/uk/electricity-transmission/industry-information/codes/grid-code-old/modifications/gc0148-implementation-eu-emergency-and-0" TargetMode="External"/><Relationship Id="rId30" Type="http://schemas.openxmlformats.org/officeDocument/2006/relationships/image" Target="media/image2.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decision-licence-modifications-facilitate-introduction-electricity-system-restoration-standar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anke.johnokwesa1\OneDrive%20-%20National%20Grid\Team%20documents\SOPs%20and%20Templates\Modification%20and%20Panel%20templates\2.%20Report%20templates\Workgroup%20Consultation%20templatev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3DA057BAA0440479FF75B273AA1B576"/>
        <w:category>
          <w:name w:val="General"/>
          <w:gallery w:val="placeholder"/>
        </w:category>
        <w:types>
          <w:type w:val="bbPlcHdr"/>
        </w:types>
        <w:behaviors>
          <w:behavior w:val="content"/>
        </w:behaviors>
        <w:guid w:val="{D9DAE8B4-DDCB-4045-BA34-96B55275BA20}"/>
      </w:docPartPr>
      <w:docPartBody>
        <w:p w:rsidR="004E5E08" w:rsidRDefault="004E5E08">
          <w:pPr>
            <w:pStyle w:val="23DA057BAA0440479FF75B273AA1B576"/>
          </w:pPr>
          <w:r w:rsidRPr="00625C74">
            <w:rPr>
              <w:rStyle w:val="PlaceholderText"/>
            </w:rPr>
            <w:t>Click or tap to enter a date.</w:t>
          </w:r>
        </w:p>
      </w:docPartBody>
    </w:docPart>
    <w:docPart>
      <w:docPartPr>
        <w:name w:val="DF91573AA97344789602E88D48AE3C19"/>
        <w:category>
          <w:name w:val="General"/>
          <w:gallery w:val="placeholder"/>
        </w:category>
        <w:types>
          <w:type w:val="bbPlcHdr"/>
        </w:types>
        <w:behaviors>
          <w:behavior w:val="content"/>
        </w:behaviors>
        <w:guid w:val="{DA3EA71F-A116-4256-91FA-85E832C006CD}"/>
      </w:docPartPr>
      <w:docPartBody>
        <w:p w:rsidR="00AC0E69" w:rsidRDefault="004E5E08" w:rsidP="004E5E08">
          <w:pPr>
            <w:pStyle w:val="DF91573AA97344789602E88D48AE3C19"/>
          </w:pPr>
          <w:r w:rsidRPr="00C2197C">
            <w:rPr>
              <w:rStyle w:val="PlaceholderText"/>
            </w:rPr>
            <w:t>[</w:t>
          </w:r>
          <w:r>
            <w:rPr>
              <w:rStyle w:val="PlaceholderText"/>
            </w:rPr>
            <w:t>Y</w:t>
          </w:r>
          <w:r w:rsidRPr="00C2197C">
            <w:rPr>
              <w:rStyle w:val="PlaceholderText"/>
            </w:rPr>
            <w:t>our name]</w:t>
          </w:r>
        </w:p>
      </w:docPartBody>
    </w:docPart>
    <w:docPart>
      <w:docPartPr>
        <w:name w:val="0B3886DC5EB64A989240EFA090B3B6FF"/>
        <w:category>
          <w:name w:val="General"/>
          <w:gallery w:val="placeholder"/>
        </w:category>
        <w:types>
          <w:type w:val="bbPlcHdr"/>
        </w:types>
        <w:behaviors>
          <w:behavior w:val="content"/>
        </w:behaviors>
        <w:guid w:val="{EC535F96-A048-42AF-8EF7-9BA85DC71FB6}"/>
      </w:docPartPr>
      <w:docPartBody>
        <w:p w:rsidR="00AC0E69" w:rsidRDefault="004E5E08" w:rsidP="004E5E08">
          <w:pPr>
            <w:pStyle w:val="0B3886DC5EB64A989240EFA090B3B6FF"/>
          </w:pPr>
          <w:r w:rsidRPr="00973D5A">
            <w:rPr>
              <w:rStyle w:val="PlaceholderText"/>
            </w:rPr>
            <w:t>youremail@.com</w:t>
          </w:r>
        </w:p>
      </w:docPartBody>
    </w:docPart>
    <w:docPart>
      <w:docPartPr>
        <w:name w:val="FA609439FE6F456984B2546C82FD2DC2"/>
        <w:category>
          <w:name w:val="General"/>
          <w:gallery w:val="placeholder"/>
        </w:category>
        <w:types>
          <w:type w:val="bbPlcHdr"/>
        </w:types>
        <w:behaviors>
          <w:behavior w:val="content"/>
        </w:behaviors>
        <w:guid w:val="{06F71C5E-CED2-4937-BE5E-39ED3AC87630}"/>
      </w:docPartPr>
      <w:docPartBody>
        <w:p w:rsidR="00AC0E69" w:rsidRDefault="004E5E08" w:rsidP="004E5E08">
          <w:pPr>
            <w:pStyle w:val="FA609439FE6F456984B2546C82FD2DC2"/>
          </w:pPr>
          <w:r w:rsidRPr="00C2197C">
            <w:rPr>
              <w:rStyle w:val="PlaceholderText"/>
            </w:rPr>
            <w:t>[</w:t>
          </w:r>
          <w:r>
            <w:rPr>
              <w:rStyle w:val="PlaceholderText"/>
            </w:rPr>
            <w:t>Code Admin Use</w:t>
          </w:r>
          <w:r w:rsidRPr="00C2197C">
            <w:rPr>
              <w:rStyle w:val="PlaceholderText"/>
            </w:rPr>
            <w:t>]</w:t>
          </w:r>
        </w:p>
      </w:docPartBody>
    </w:docPart>
    <w:docPart>
      <w:docPartPr>
        <w:name w:val="1B6A1A3781A14BDF80C96CA416C53E4F"/>
        <w:category>
          <w:name w:val="General"/>
          <w:gallery w:val="placeholder"/>
        </w:category>
        <w:types>
          <w:type w:val="bbPlcHdr"/>
        </w:types>
        <w:behaviors>
          <w:behavior w:val="content"/>
        </w:behaviors>
        <w:guid w:val="{F295DDFE-F889-41D6-A233-6FA07AF3F853}"/>
      </w:docPartPr>
      <w:docPartBody>
        <w:p w:rsidR="00AC0E69" w:rsidRDefault="004E5E08" w:rsidP="004E5E08">
          <w:pPr>
            <w:pStyle w:val="1B6A1A3781A14BDF80C96CA416C53E4F"/>
          </w:pPr>
          <w:r w:rsidRPr="00B149E1">
            <w:rPr>
              <w:rStyle w:val="PlaceholderText"/>
            </w:rPr>
            <w:t>[Insert the date which you are proposing the change is made to the code</w:t>
          </w:r>
          <w:r>
            <w:rPr>
              <w:rStyle w:val="PlaceholderText"/>
            </w:rPr>
            <w:t>]</w:t>
          </w:r>
        </w:p>
      </w:docPartBody>
    </w:docPart>
    <w:docPart>
      <w:docPartPr>
        <w:name w:val="B58EE0722DFF45B1A9A5543CB68BF8B6"/>
        <w:category>
          <w:name w:val="General"/>
          <w:gallery w:val="placeholder"/>
        </w:category>
        <w:types>
          <w:type w:val="bbPlcHdr"/>
        </w:types>
        <w:behaviors>
          <w:behavior w:val="content"/>
        </w:behaviors>
        <w:guid w:val="{058DA037-4B12-446D-90CD-4B9A52607AEB}"/>
      </w:docPartPr>
      <w:docPartBody>
        <w:p w:rsidR="00AC0E69" w:rsidRDefault="004E5E08" w:rsidP="004E5E08">
          <w:pPr>
            <w:pStyle w:val="F97ABA68A82241938347FB2E5602352C"/>
          </w:pPr>
          <w:r w:rsidRPr="00625C74">
            <w:rPr>
              <w:rStyle w:val="PlaceholderText"/>
            </w:rPr>
            <w:t>Choose an item.</w:t>
          </w:r>
        </w:p>
      </w:docPartBody>
    </w:docPart>
    <w:docPart>
      <w:docPartPr>
        <w:name w:val="F97ABA68A82241938347FB2E5602352C"/>
        <w:category>
          <w:name w:val="General"/>
          <w:gallery w:val="placeholder"/>
        </w:category>
        <w:types>
          <w:type w:val="bbPlcHdr"/>
        </w:types>
        <w:behaviors>
          <w:behavior w:val="content"/>
        </w:behaviors>
        <w:guid w:val="{34DCB7DE-D6B8-4552-A7E6-B07E9A82872B}"/>
      </w:docPartPr>
      <w:docPartBody>
        <w:p w:rsidR="00AC0E69" w:rsidRDefault="004E5E08" w:rsidP="004E5E08">
          <w:pPr>
            <w:pStyle w:val="8DDE7C9752294808AF78FD5360438D21"/>
          </w:pPr>
          <w:r w:rsidRPr="00625C74">
            <w:rPr>
              <w:rStyle w:val="PlaceholderText"/>
            </w:rPr>
            <w:t>Choose an item.</w:t>
          </w:r>
        </w:p>
      </w:docPartBody>
    </w:docPart>
    <w:docPart>
      <w:docPartPr>
        <w:name w:val="8DDE7C9752294808AF78FD5360438D21"/>
        <w:category>
          <w:name w:val="General"/>
          <w:gallery w:val="placeholder"/>
        </w:category>
        <w:types>
          <w:type w:val="bbPlcHdr"/>
        </w:types>
        <w:behaviors>
          <w:behavior w:val="content"/>
        </w:behaviors>
        <w:guid w:val="{C48FAC8F-45B9-4EBA-9846-B493E1D5E285}"/>
      </w:docPartPr>
      <w:docPartBody>
        <w:p w:rsidR="00AC0E69" w:rsidRDefault="004E5E08" w:rsidP="004E5E08">
          <w:pPr>
            <w:pStyle w:val="3952A47025014D02AB9D2B4ABCDF2F75"/>
          </w:pPr>
          <w:r w:rsidRPr="00625C74">
            <w:rPr>
              <w:rStyle w:val="PlaceholderText"/>
            </w:rPr>
            <w:t>Choose an item.</w:t>
          </w:r>
        </w:p>
      </w:docPartBody>
    </w:docPart>
    <w:docPart>
      <w:docPartPr>
        <w:name w:val="3952A47025014D02AB9D2B4ABCDF2F75"/>
        <w:category>
          <w:name w:val="General"/>
          <w:gallery w:val="placeholder"/>
        </w:category>
        <w:types>
          <w:type w:val="bbPlcHdr"/>
        </w:types>
        <w:behaviors>
          <w:behavior w:val="content"/>
        </w:behaviors>
        <w:guid w:val="{EA8FAFFA-A66F-44C6-B195-DC8A225E5347}"/>
      </w:docPartPr>
      <w:docPartBody>
        <w:p w:rsidR="00AC0E69" w:rsidRDefault="004E5E08" w:rsidP="004E5E08">
          <w:pPr>
            <w:pStyle w:val="45E5891BD74642A89A5E98685F332BBF"/>
          </w:pPr>
          <w:r w:rsidRPr="00625C74">
            <w:rPr>
              <w:rStyle w:val="PlaceholderText"/>
            </w:rPr>
            <w:t>Choose an item.</w:t>
          </w:r>
        </w:p>
      </w:docPartBody>
    </w:docPart>
    <w:docPart>
      <w:docPartPr>
        <w:name w:val="45E5891BD74642A89A5E98685F332BBF"/>
        <w:category>
          <w:name w:val="General"/>
          <w:gallery w:val="placeholder"/>
        </w:category>
        <w:types>
          <w:type w:val="bbPlcHdr"/>
        </w:types>
        <w:behaviors>
          <w:behavior w:val="content"/>
        </w:behaviors>
        <w:guid w:val="{19C0DEA5-BC47-4F25-B131-41945BC1E52F}"/>
      </w:docPartPr>
      <w:docPartBody>
        <w:p w:rsidR="00AC0E69" w:rsidRDefault="004E5E08" w:rsidP="004E5E08">
          <w:pPr>
            <w:pStyle w:val="38E8204DCA9F4105B8D2744AEF179622"/>
          </w:pPr>
          <w:r w:rsidRPr="00625C74">
            <w:rPr>
              <w:rStyle w:val="PlaceholderText"/>
            </w:rPr>
            <w:t>Choose an item.</w:t>
          </w:r>
        </w:p>
      </w:docPartBody>
    </w:docPart>
    <w:docPart>
      <w:docPartPr>
        <w:name w:val="B74E3FA3C90A4545A94E4ED47655F508"/>
        <w:category>
          <w:name w:val="General"/>
          <w:gallery w:val="placeholder"/>
        </w:category>
        <w:types>
          <w:type w:val="bbPlcHdr"/>
        </w:types>
        <w:behaviors>
          <w:behavior w:val="content"/>
        </w:behaviors>
        <w:guid w:val="{5120020E-5B74-465F-8C33-A5A5B85F2436}"/>
      </w:docPartPr>
      <w:docPartBody>
        <w:p w:rsidR="00AC0E69" w:rsidRDefault="004E5E08" w:rsidP="004E5E08">
          <w:pPr>
            <w:pStyle w:val="7E833898EB4B43DC9295EEA21150AC4E"/>
          </w:pPr>
          <w:r>
            <w:rPr>
              <w:rStyle w:val="PlaceholderText"/>
            </w:rPr>
            <w:t>Choose an item.</w:t>
          </w:r>
        </w:p>
      </w:docPartBody>
    </w:docPart>
    <w:docPart>
      <w:docPartPr>
        <w:name w:val="38E8204DCA9F4105B8D2744AEF179622"/>
        <w:category>
          <w:name w:val="General"/>
          <w:gallery w:val="placeholder"/>
        </w:category>
        <w:types>
          <w:type w:val="bbPlcHdr"/>
        </w:types>
        <w:behaviors>
          <w:behavior w:val="content"/>
        </w:behaviors>
        <w:guid w:val="{A3C1A8FB-2105-444E-9CB7-94EB282F9FF7}"/>
      </w:docPartPr>
      <w:docPartBody>
        <w:p w:rsidR="00AC0E69" w:rsidRDefault="004E5E08" w:rsidP="004E5E08">
          <w:pPr>
            <w:pStyle w:val="C90DA97D52E24AF6B4C4DDDB17F1539B"/>
          </w:pPr>
          <w:r>
            <w:rPr>
              <w:rStyle w:val="PlaceholderText"/>
            </w:rPr>
            <w:t>Choose an item.</w:t>
          </w:r>
        </w:p>
      </w:docPartBody>
    </w:docPart>
    <w:docPart>
      <w:docPartPr>
        <w:name w:val="7E833898EB4B43DC9295EEA21150AC4E"/>
        <w:category>
          <w:name w:val="General"/>
          <w:gallery w:val="placeholder"/>
        </w:category>
        <w:types>
          <w:type w:val="bbPlcHdr"/>
        </w:types>
        <w:behaviors>
          <w:behavior w:val="content"/>
        </w:behaviors>
        <w:guid w:val="{B0D531D7-DACB-4AE6-84C7-2CE07C49EF80}"/>
      </w:docPartPr>
      <w:docPartBody>
        <w:p w:rsidR="00AC0E69" w:rsidRDefault="004E5E08" w:rsidP="004E5E08">
          <w:pPr>
            <w:pStyle w:val="FDAF2FCB396643529C542896CB0B6972"/>
          </w:pPr>
          <w:r>
            <w:rPr>
              <w:rStyle w:val="PlaceholderText"/>
            </w:rPr>
            <w:t>Choose an item.</w:t>
          </w:r>
        </w:p>
      </w:docPartBody>
    </w:docPart>
    <w:docPart>
      <w:docPartPr>
        <w:name w:val="C90DA97D52E24AF6B4C4DDDB17F1539B"/>
        <w:category>
          <w:name w:val="General"/>
          <w:gallery w:val="placeholder"/>
        </w:category>
        <w:types>
          <w:type w:val="bbPlcHdr"/>
        </w:types>
        <w:behaviors>
          <w:behavior w:val="content"/>
        </w:behaviors>
        <w:guid w:val="{87931337-8E95-475C-8469-3F2E98AD1487}"/>
      </w:docPartPr>
      <w:docPartBody>
        <w:p w:rsidR="00AC0E69" w:rsidRDefault="004E5E08" w:rsidP="004E5E08">
          <w:r>
            <w:rPr>
              <w:rStyle w:val="PlaceholderText"/>
            </w:rPr>
            <w:t>Choose an item.</w:t>
          </w:r>
        </w:p>
      </w:docPartBody>
    </w:docPart>
    <w:docPart>
      <w:docPartPr>
        <w:name w:val="FDAF2FCB396643529C542896CB0B6972"/>
        <w:category>
          <w:name w:val="General"/>
          <w:gallery w:val="placeholder"/>
        </w:category>
        <w:types>
          <w:type w:val="bbPlcHdr"/>
        </w:types>
        <w:behaviors>
          <w:behavior w:val="content"/>
        </w:behaviors>
        <w:guid w:val="{1BEBDE59-1449-40B3-A394-31A8B0904DA6}"/>
      </w:docPartPr>
      <w:docPartBody>
        <w:p w:rsidR="00AC0E69" w:rsidRDefault="004E5E08" w:rsidP="004E5E08">
          <w:r>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E08"/>
    <w:rsid w:val="00121804"/>
    <w:rsid w:val="001A2095"/>
    <w:rsid w:val="00200A95"/>
    <w:rsid w:val="002828C1"/>
    <w:rsid w:val="0034213E"/>
    <w:rsid w:val="0034299F"/>
    <w:rsid w:val="003A0D6C"/>
    <w:rsid w:val="00433AF2"/>
    <w:rsid w:val="004A2168"/>
    <w:rsid w:val="004E2D2A"/>
    <w:rsid w:val="004E5E08"/>
    <w:rsid w:val="00511ECA"/>
    <w:rsid w:val="005C79D3"/>
    <w:rsid w:val="006312B4"/>
    <w:rsid w:val="00706672"/>
    <w:rsid w:val="00773B3F"/>
    <w:rsid w:val="00784682"/>
    <w:rsid w:val="007B2BB9"/>
    <w:rsid w:val="009500A2"/>
    <w:rsid w:val="00954CA7"/>
    <w:rsid w:val="009B1838"/>
    <w:rsid w:val="009B24FA"/>
    <w:rsid w:val="00A53146"/>
    <w:rsid w:val="00AC0E69"/>
    <w:rsid w:val="00B7503F"/>
    <w:rsid w:val="00BF4440"/>
    <w:rsid w:val="00C174B9"/>
    <w:rsid w:val="00CD67DC"/>
    <w:rsid w:val="00DB089E"/>
    <w:rsid w:val="00F83B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54CA7"/>
  </w:style>
  <w:style w:type="paragraph" w:customStyle="1" w:styleId="23DA057BAA0440479FF75B273AA1B576">
    <w:name w:val="23DA057BAA0440479FF75B273AA1B576"/>
  </w:style>
  <w:style w:type="paragraph" w:customStyle="1" w:styleId="DF91573AA97344789602E88D48AE3C19">
    <w:name w:val="DF91573AA97344789602E88D48AE3C19"/>
    <w:rsid w:val="004E5E08"/>
  </w:style>
  <w:style w:type="paragraph" w:customStyle="1" w:styleId="0B3886DC5EB64A989240EFA090B3B6FF">
    <w:name w:val="0B3886DC5EB64A989240EFA090B3B6FF"/>
    <w:rsid w:val="004E5E08"/>
  </w:style>
  <w:style w:type="paragraph" w:customStyle="1" w:styleId="FA609439FE6F456984B2546C82FD2DC2">
    <w:name w:val="FA609439FE6F456984B2546C82FD2DC2"/>
    <w:rsid w:val="004E5E08"/>
  </w:style>
  <w:style w:type="paragraph" w:customStyle="1" w:styleId="1B6A1A3781A14BDF80C96CA416C53E4F">
    <w:name w:val="1B6A1A3781A14BDF80C96CA416C53E4F"/>
    <w:rsid w:val="004E5E08"/>
  </w:style>
  <w:style w:type="paragraph" w:customStyle="1" w:styleId="F97ABA68A82241938347FB2E5602352C">
    <w:name w:val="F97ABA68A82241938347FB2E5602352C"/>
    <w:rsid w:val="004E5E08"/>
  </w:style>
  <w:style w:type="paragraph" w:customStyle="1" w:styleId="8DDE7C9752294808AF78FD5360438D21">
    <w:name w:val="8DDE7C9752294808AF78FD5360438D21"/>
    <w:rsid w:val="004E5E08"/>
  </w:style>
  <w:style w:type="paragraph" w:customStyle="1" w:styleId="3952A47025014D02AB9D2B4ABCDF2F75">
    <w:name w:val="3952A47025014D02AB9D2B4ABCDF2F75"/>
    <w:rsid w:val="004E5E08"/>
  </w:style>
  <w:style w:type="paragraph" w:customStyle="1" w:styleId="45E5891BD74642A89A5E98685F332BBF">
    <w:name w:val="45E5891BD74642A89A5E98685F332BBF"/>
    <w:rsid w:val="004E5E08"/>
  </w:style>
  <w:style w:type="paragraph" w:customStyle="1" w:styleId="38E8204DCA9F4105B8D2744AEF179622">
    <w:name w:val="38E8204DCA9F4105B8D2744AEF179622"/>
    <w:rsid w:val="004E5E08"/>
  </w:style>
  <w:style w:type="paragraph" w:customStyle="1" w:styleId="7E833898EB4B43DC9295EEA21150AC4E">
    <w:name w:val="7E833898EB4B43DC9295EEA21150AC4E"/>
    <w:rsid w:val="004E5E08"/>
  </w:style>
  <w:style w:type="paragraph" w:customStyle="1" w:styleId="C90DA97D52E24AF6B4C4DDDB17F1539B">
    <w:name w:val="C90DA97D52E24AF6B4C4DDDB17F1539B"/>
    <w:rsid w:val="004E5E08"/>
  </w:style>
  <w:style w:type="paragraph" w:customStyle="1" w:styleId="FDAF2FCB396643529C542896CB0B6972">
    <w:name w:val="FDAF2FCB396643529C542896CB0B6972"/>
    <w:rsid w:val="004E5E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B92AEA-8479-4890-9F6F-9E8B7C4F1D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Workgroup Consultation templatev4.dotx</Template>
  <TotalTime>32</TotalTime>
  <Pages>20</Pages>
  <Words>7861</Words>
  <Characters>44809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John-Okwesa(ESO), Banke</dc:creator>
  <cp:keywords/>
  <dc:description/>
  <cp:lastModifiedBy>Banke John-Okwesa</cp:lastModifiedBy>
  <cp:revision>26</cp:revision>
  <dcterms:created xsi:type="dcterms:W3CDTF">2022-11-02T19:16:00Z</dcterms:created>
  <dcterms:modified xsi:type="dcterms:W3CDTF">2022-11-02T19:55:00Z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